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3D6E" w14:textId="77777777" w:rsidR="006068BB" w:rsidRDefault="006068BB" w:rsidP="00876BC7">
      <w:pPr>
        <w:pStyle w:val="Default"/>
        <w:jc w:val="center"/>
        <w:rPr>
          <w:sz w:val="32"/>
          <w:szCs w:val="32"/>
        </w:rPr>
      </w:pPr>
      <w:r>
        <w:rPr>
          <w:sz w:val="32"/>
          <w:szCs w:val="32"/>
        </w:rPr>
        <w:t>Bekendtgørelse om Startup Denmark-ordningen</w:t>
      </w:r>
    </w:p>
    <w:p w14:paraId="7A2790F4" w14:textId="77777777" w:rsidR="00876BC7" w:rsidRDefault="00876BC7" w:rsidP="006068BB">
      <w:pPr>
        <w:pStyle w:val="Default"/>
        <w:rPr>
          <w:rFonts w:ascii="Times New Roman" w:hAnsi="Times New Roman" w:cs="Times New Roman"/>
          <w:sz w:val="23"/>
          <w:szCs w:val="23"/>
        </w:rPr>
      </w:pPr>
    </w:p>
    <w:p w14:paraId="5A824EB2" w14:textId="27602E60" w:rsidR="006068BB" w:rsidRPr="0069471F" w:rsidDel="00375BA8" w:rsidRDefault="00915313" w:rsidP="006068BB">
      <w:pPr>
        <w:pStyle w:val="Default"/>
        <w:rPr>
          <w:del w:id="0" w:author="Alexander Sienczak Knudsen" w:date="2024-05-13T15:55:00Z"/>
          <w:rFonts w:ascii="Times New Roman" w:hAnsi="Times New Roman" w:cs="Times New Roman"/>
          <w:sz w:val="22"/>
          <w:szCs w:val="22"/>
        </w:rPr>
      </w:pPr>
      <w:ins w:id="1" w:author="Alexander Sienczak Knudsen" w:date="2024-05-14T10:20:00Z">
        <w:r w:rsidRPr="00915313">
          <w:rPr>
            <w:rFonts w:ascii="Times New Roman" w:hAnsi="Times New Roman" w:cs="Times New Roman"/>
            <w:sz w:val="22"/>
            <w:szCs w:val="22"/>
          </w:rPr>
          <w:t>I medfør af § 9 a, stk. 31, i udlændingeloven, jf. lovbekendtgørelse nr. 1079 af 10. august 2023</w:t>
        </w:r>
      </w:ins>
      <w:ins w:id="2" w:author="Alexander Sienczak Knudsen" w:date="2024-05-14T11:00:00Z">
        <w:r w:rsidR="003B76C5">
          <w:rPr>
            <w:rFonts w:ascii="Times New Roman" w:hAnsi="Times New Roman" w:cs="Times New Roman"/>
            <w:sz w:val="22"/>
            <w:szCs w:val="22"/>
          </w:rPr>
          <w:t xml:space="preserve">, </w:t>
        </w:r>
      </w:ins>
      <w:ins w:id="3" w:author="Alexander Sienczak Knudsen" w:date="2024-05-14T10:20:00Z">
        <w:r w:rsidRPr="00915313">
          <w:rPr>
            <w:rFonts w:ascii="Times New Roman" w:hAnsi="Times New Roman" w:cs="Times New Roman"/>
            <w:sz w:val="22"/>
            <w:szCs w:val="22"/>
          </w:rPr>
          <w:t>og efter forhandling med udlændinge- og integrationsministeren fastsættes</w:t>
        </w:r>
      </w:ins>
      <w:ins w:id="4" w:author="Alexander Sienczak Knudsen" w:date="2024-05-13T15:56:00Z">
        <w:r w:rsidR="0015185A">
          <w:rPr>
            <w:rFonts w:ascii="Times New Roman" w:hAnsi="Times New Roman" w:cs="Times New Roman"/>
            <w:sz w:val="22"/>
            <w:szCs w:val="22"/>
          </w:rPr>
          <w:t>:</w:t>
        </w:r>
      </w:ins>
      <w:del w:id="5" w:author="Alexander Sienczak Knudsen" w:date="2024-05-13T15:55:00Z">
        <w:r w:rsidR="006068BB" w:rsidRPr="0069471F" w:rsidDel="00375BA8">
          <w:rPr>
            <w:rFonts w:ascii="Times New Roman" w:hAnsi="Times New Roman" w:cs="Times New Roman"/>
            <w:sz w:val="22"/>
            <w:szCs w:val="22"/>
          </w:rPr>
          <w:delText>I medfør af § 9 a, stk. 31, i udlændingeloven, jf. lovbekendtgørelse nr. 1205 af 25. august 2022, som ændret ved lov nr. 333 af 28. marts 2023, og efter forhandling med udlændinge- og integrationsministeren fastsættes:</w:delText>
        </w:r>
      </w:del>
    </w:p>
    <w:p w14:paraId="214150E0" w14:textId="77777777" w:rsidR="00876BC7" w:rsidRPr="0069471F" w:rsidRDefault="00876BC7" w:rsidP="006068BB">
      <w:pPr>
        <w:pStyle w:val="Default"/>
        <w:rPr>
          <w:rFonts w:ascii="Times New Roman" w:hAnsi="Times New Roman" w:cs="Times New Roman"/>
          <w:sz w:val="22"/>
          <w:szCs w:val="22"/>
        </w:rPr>
      </w:pPr>
    </w:p>
    <w:p w14:paraId="5411E32C" w14:textId="15275700"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1</w:t>
      </w:r>
    </w:p>
    <w:p w14:paraId="6C7D11F8" w14:textId="77777777" w:rsidR="00876BC7" w:rsidRPr="0069471F" w:rsidRDefault="00876BC7" w:rsidP="00876BC7">
      <w:pPr>
        <w:pStyle w:val="Default"/>
        <w:jc w:val="center"/>
        <w:rPr>
          <w:rFonts w:ascii="Times New Roman" w:hAnsi="Times New Roman" w:cs="Times New Roman"/>
          <w:sz w:val="22"/>
          <w:szCs w:val="22"/>
        </w:rPr>
      </w:pPr>
    </w:p>
    <w:p w14:paraId="4D44E706"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Bekendtgørelsens anvendelsesområde</w:t>
      </w:r>
    </w:p>
    <w:p w14:paraId="60DE792A" w14:textId="77777777" w:rsidR="00876BC7" w:rsidRPr="0069471F" w:rsidRDefault="00876BC7" w:rsidP="00876BC7">
      <w:pPr>
        <w:pStyle w:val="Default"/>
        <w:jc w:val="center"/>
        <w:rPr>
          <w:rFonts w:ascii="Times New Roman" w:hAnsi="Times New Roman" w:cs="Times New Roman"/>
          <w:sz w:val="22"/>
          <w:szCs w:val="22"/>
        </w:rPr>
      </w:pPr>
    </w:p>
    <w:p w14:paraId="3611B947" w14:textId="3252B2B9" w:rsidR="00876BC7"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1. </w:t>
      </w:r>
      <w:r w:rsidRPr="0069471F">
        <w:rPr>
          <w:rFonts w:ascii="Times New Roman" w:hAnsi="Times New Roman" w:cs="Times New Roman"/>
          <w:sz w:val="22"/>
          <w:szCs w:val="22"/>
        </w:rPr>
        <w:t>Efter denne bekendtgørelse kan udlændinge, som ønsker at starte eller videreføre en selvstændig virksomhed eller udøve virksomhed gennem en dansk filial af en udenlandsk selvstændig erhvervsvirksomhed, ansøge om at få vurderet deres forretningsplan med henblik på at søge om opholdstilladelse i Danmark i henhold til udlændingelovens § 9 a, stk. 2, nr. 10.</w:t>
      </w:r>
      <w:ins w:id="6" w:author="Alexander Sienczak Knudsen" w:date="2024-05-13T15:37:00Z">
        <w:r w:rsidR="00382E65">
          <w:rPr>
            <w:rFonts w:ascii="Times New Roman" w:hAnsi="Times New Roman" w:cs="Times New Roman"/>
            <w:sz w:val="22"/>
            <w:szCs w:val="22"/>
          </w:rPr>
          <w:t xml:space="preserve"> </w:t>
        </w:r>
        <w:r w:rsidR="00382E65" w:rsidRPr="00382E65">
          <w:rPr>
            <w:rFonts w:ascii="Times New Roman" w:hAnsi="Times New Roman" w:cs="Times New Roman"/>
            <w:sz w:val="22"/>
            <w:szCs w:val="22"/>
          </w:rPr>
          <w:t>Dette gælder tilsvarende for udlandsdanskere, hvis familiemedlemmer ønsker at søge opholdstilladelse efter udlændingelovens § 9 m, stk. 2.</w:t>
        </w:r>
      </w:ins>
    </w:p>
    <w:p w14:paraId="7C1D39CD" w14:textId="77777777" w:rsidR="00876BC7" w:rsidRPr="0069471F" w:rsidRDefault="00876BC7" w:rsidP="006068BB">
      <w:pPr>
        <w:pStyle w:val="Default"/>
        <w:rPr>
          <w:rFonts w:ascii="Times New Roman" w:hAnsi="Times New Roman" w:cs="Times New Roman"/>
          <w:sz w:val="22"/>
          <w:szCs w:val="22"/>
        </w:rPr>
      </w:pPr>
    </w:p>
    <w:p w14:paraId="5EA6342A" w14:textId="76540D92"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2. </w:t>
      </w:r>
      <w:r w:rsidRPr="0069471F">
        <w:rPr>
          <w:rFonts w:ascii="Times New Roman" w:hAnsi="Times New Roman" w:cs="Times New Roman"/>
          <w:sz w:val="22"/>
          <w:szCs w:val="22"/>
        </w:rPr>
        <w:t>Virksomheder eller filialer, der baserer sig på restaurationsbranchen, detailbranchen eller er mindre handels-, import- og eksportvirksomheder eller -filialer, kan ikke søge efter stk. 1.</w:t>
      </w:r>
    </w:p>
    <w:p w14:paraId="398752EA" w14:textId="77777777" w:rsidR="00876BC7" w:rsidRPr="0069471F" w:rsidRDefault="00876BC7" w:rsidP="006068BB">
      <w:pPr>
        <w:pStyle w:val="Default"/>
        <w:rPr>
          <w:rFonts w:ascii="Times New Roman" w:hAnsi="Times New Roman" w:cs="Times New Roman"/>
          <w:i/>
          <w:iCs/>
          <w:sz w:val="22"/>
          <w:szCs w:val="22"/>
        </w:rPr>
      </w:pPr>
    </w:p>
    <w:p w14:paraId="292C1ADB" w14:textId="79D3084A"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3. </w:t>
      </w:r>
      <w:r w:rsidRPr="0069471F">
        <w:rPr>
          <w:rFonts w:ascii="Times New Roman" w:hAnsi="Times New Roman" w:cs="Times New Roman"/>
          <w:sz w:val="22"/>
          <w:szCs w:val="22"/>
        </w:rPr>
        <w:t xml:space="preserve">Ansøgninger om forlængelse af en </w:t>
      </w:r>
      <w:ins w:id="7" w:author="Alexander Sienczak Knudsen" w:date="2024-05-13T15:38:00Z">
        <w:r w:rsidR="00382E65" w:rsidRPr="00382E65">
          <w:rPr>
            <w:rFonts w:ascii="Times New Roman" w:hAnsi="Times New Roman" w:cs="Times New Roman"/>
            <w:sz w:val="22"/>
            <w:szCs w:val="22"/>
          </w:rPr>
          <w:t xml:space="preserve">opholdstilladelse efter udlændingelovens § 9 a, stk. 2, nr. 10, og § 9 m, stk. 1 og 2, </w:t>
        </w:r>
      </w:ins>
      <w:del w:id="8" w:author="Alexander Sienczak Knudsen" w:date="2024-05-13T15:38:00Z">
        <w:r w:rsidRPr="0069471F" w:rsidDel="00382E65">
          <w:rPr>
            <w:rFonts w:ascii="Times New Roman" w:hAnsi="Times New Roman" w:cs="Times New Roman"/>
            <w:sz w:val="22"/>
            <w:szCs w:val="22"/>
          </w:rPr>
          <w:delText xml:space="preserve">udlændings opholdstilladelse </w:delText>
        </w:r>
      </w:del>
      <w:r w:rsidRPr="0069471F">
        <w:rPr>
          <w:rFonts w:ascii="Times New Roman" w:hAnsi="Times New Roman" w:cs="Times New Roman"/>
          <w:sz w:val="22"/>
          <w:szCs w:val="22"/>
        </w:rPr>
        <w:t>vurderes i henhold til udlændingelovens § 9 a, stk. 16.</w:t>
      </w:r>
    </w:p>
    <w:p w14:paraId="57CD6082" w14:textId="77777777" w:rsidR="00876BC7" w:rsidRPr="0069471F" w:rsidRDefault="00876BC7" w:rsidP="006068BB">
      <w:pPr>
        <w:pStyle w:val="Default"/>
        <w:rPr>
          <w:rFonts w:ascii="Times New Roman" w:hAnsi="Times New Roman" w:cs="Times New Roman"/>
          <w:sz w:val="22"/>
          <w:szCs w:val="22"/>
        </w:rPr>
      </w:pPr>
    </w:p>
    <w:p w14:paraId="1C0F171B" w14:textId="1784AC29"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2</w:t>
      </w:r>
    </w:p>
    <w:p w14:paraId="73C5F0C0" w14:textId="77777777" w:rsidR="00876BC7" w:rsidRPr="0069471F" w:rsidRDefault="00876BC7" w:rsidP="00876BC7">
      <w:pPr>
        <w:pStyle w:val="Default"/>
        <w:jc w:val="center"/>
        <w:rPr>
          <w:rFonts w:ascii="Times New Roman" w:hAnsi="Times New Roman" w:cs="Times New Roman"/>
          <w:i/>
          <w:iCs/>
          <w:sz w:val="22"/>
          <w:szCs w:val="22"/>
        </w:rPr>
      </w:pPr>
    </w:p>
    <w:p w14:paraId="09F62E98" w14:textId="7CFC3D3B"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i/>
          <w:iCs/>
          <w:sz w:val="22"/>
          <w:szCs w:val="22"/>
        </w:rPr>
        <w:t>Definitioner</w:t>
      </w:r>
    </w:p>
    <w:p w14:paraId="411392FB" w14:textId="77777777" w:rsidR="00876BC7" w:rsidRPr="0069471F" w:rsidRDefault="00876BC7" w:rsidP="006068BB">
      <w:pPr>
        <w:pStyle w:val="Default"/>
        <w:rPr>
          <w:rFonts w:ascii="Times New Roman" w:hAnsi="Times New Roman" w:cs="Times New Roman"/>
          <w:b/>
          <w:bCs/>
          <w:sz w:val="22"/>
          <w:szCs w:val="22"/>
        </w:rPr>
      </w:pPr>
    </w:p>
    <w:p w14:paraId="44663125" w14:textId="0BB1DA62"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2. </w:t>
      </w:r>
      <w:r w:rsidRPr="0069471F">
        <w:rPr>
          <w:rFonts w:ascii="Times New Roman" w:hAnsi="Times New Roman" w:cs="Times New Roman"/>
          <w:sz w:val="22"/>
          <w:szCs w:val="22"/>
        </w:rPr>
        <w:t>I denne bekendtgørelse forstås ved:</w:t>
      </w:r>
    </w:p>
    <w:p w14:paraId="6078ADF9" w14:textId="77777777" w:rsidR="006068BB" w:rsidRPr="0069471F" w:rsidRDefault="006068BB" w:rsidP="00876BC7">
      <w:pPr>
        <w:pStyle w:val="Default"/>
        <w:rPr>
          <w:rFonts w:ascii="Times New Roman" w:hAnsi="Times New Roman" w:cs="Times New Roman"/>
          <w:sz w:val="22"/>
          <w:szCs w:val="22"/>
        </w:rPr>
      </w:pPr>
    </w:p>
    <w:p w14:paraId="10B7204C" w14:textId="34828A2A" w:rsidR="006068BB" w:rsidRPr="0069471F" w:rsidRDefault="006068BB" w:rsidP="00382E65">
      <w:pPr>
        <w:pStyle w:val="Default"/>
        <w:numPr>
          <w:ilvl w:val="0"/>
          <w:numId w:val="35"/>
        </w:numPr>
        <w:rPr>
          <w:rFonts w:ascii="Times New Roman" w:hAnsi="Times New Roman" w:cs="Times New Roman"/>
          <w:sz w:val="22"/>
          <w:szCs w:val="22"/>
        </w:rPr>
      </w:pPr>
      <w:r w:rsidRPr="0069471F">
        <w:rPr>
          <w:rFonts w:ascii="Times New Roman" w:hAnsi="Times New Roman" w:cs="Times New Roman"/>
          <w:sz w:val="22"/>
          <w:szCs w:val="22"/>
        </w:rPr>
        <w:t>Startup Denmark: Ordningen, hvorefter der kan gives opholdstilladelse til en udlænding, hvis innovative forretningsplan med henblik på at drive eller videreføre en selvstændig erhvervsvirksomhed eller at udøve virksomhed gennem en dansk filial af en udenlandsk selvstændig erhvervsvirksomhed er positivt vurderet af et uafhængigt ekspertpanel nedsat af Erhvervsstyrelsen, og som er omfattet af en årlig kvote på 75, jf. udlændingelovens § 9 a, stk. 2, nr. 10, og § 9 a, stk. 15.</w:t>
      </w:r>
    </w:p>
    <w:p w14:paraId="391B533C" w14:textId="77777777" w:rsidR="006068BB" w:rsidRPr="0069471F" w:rsidRDefault="006068BB" w:rsidP="00876BC7">
      <w:pPr>
        <w:pStyle w:val="Default"/>
        <w:rPr>
          <w:rFonts w:ascii="Times New Roman" w:hAnsi="Times New Roman" w:cs="Times New Roman"/>
          <w:sz w:val="22"/>
          <w:szCs w:val="22"/>
        </w:rPr>
      </w:pPr>
    </w:p>
    <w:p w14:paraId="6854EA8E" w14:textId="5203FC25" w:rsidR="006068BB" w:rsidRPr="0069471F" w:rsidRDefault="006068BB" w:rsidP="00382E65">
      <w:pPr>
        <w:pStyle w:val="Default"/>
        <w:numPr>
          <w:ilvl w:val="0"/>
          <w:numId w:val="35"/>
        </w:numPr>
        <w:rPr>
          <w:rFonts w:ascii="Times New Roman" w:hAnsi="Times New Roman" w:cs="Times New Roman"/>
          <w:sz w:val="22"/>
          <w:szCs w:val="22"/>
        </w:rPr>
      </w:pPr>
      <w:r w:rsidRPr="0069471F">
        <w:rPr>
          <w:rFonts w:ascii="Times New Roman" w:hAnsi="Times New Roman" w:cs="Times New Roman"/>
          <w:sz w:val="22"/>
          <w:szCs w:val="22"/>
        </w:rPr>
        <w:t>Ansøger: En udlænding, der ikke er statsborger i et land, der er tilsluttet Den Europæiske Union eller er omfattet af aftalen om Det Europæiske Økonomiske Samarbejdsområde, eller Schweiz (tredjelandsstatsborger)</w:t>
      </w:r>
      <w:ins w:id="9" w:author="Alexander Sienczak Knudsen" w:date="2024-05-13T15:38:00Z">
        <w:r w:rsidR="00382E65" w:rsidRPr="00382E65">
          <w:t xml:space="preserve"> </w:t>
        </w:r>
        <w:r w:rsidR="00382E65" w:rsidRPr="00382E65">
          <w:rPr>
            <w:rFonts w:ascii="Times New Roman" w:hAnsi="Times New Roman" w:cs="Times New Roman"/>
            <w:sz w:val="22"/>
            <w:szCs w:val="22"/>
          </w:rPr>
          <w:t>samt en dansk statsborger, der er etableret i udlandet (udlandsdansker)</w:t>
        </w:r>
      </w:ins>
      <w:r w:rsidRPr="0069471F">
        <w:rPr>
          <w:rFonts w:ascii="Times New Roman" w:hAnsi="Times New Roman" w:cs="Times New Roman"/>
          <w:sz w:val="22"/>
          <w:szCs w:val="22"/>
        </w:rPr>
        <w:t>.</w:t>
      </w:r>
    </w:p>
    <w:p w14:paraId="3974F728" w14:textId="77777777" w:rsidR="006068BB" w:rsidRPr="0069471F" w:rsidRDefault="006068BB" w:rsidP="00876BC7">
      <w:pPr>
        <w:pStyle w:val="Default"/>
        <w:rPr>
          <w:rFonts w:ascii="Times New Roman" w:hAnsi="Times New Roman" w:cs="Times New Roman"/>
          <w:sz w:val="22"/>
          <w:szCs w:val="22"/>
        </w:rPr>
      </w:pPr>
    </w:p>
    <w:p w14:paraId="6AA10804" w14:textId="16778C6B" w:rsidR="00382E65" w:rsidRDefault="006068BB" w:rsidP="00382E65">
      <w:pPr>
        <w:pStyle w:val="Default"/>
        <w:numPr>
          <w:ilvl w:val="0"/>
          <w:numId w:val="35"/>
        </w:numPr>
        <w:rPr>
          <w:rFonts w:ascii="Times New Roman" w:hAnsi="Times New Roman" w:cs="Times New Roman"/>
          <w:sz w:val="22"/>
          <w:szCs w:val="22"/>
        </w:rPr>
      </w:pPr>
      <w:r w:rsidRPr="0069471F">
        <w:rPr>
          <w:rFonts w:ascii="Times New Roman" w:hAnsi="Times New Roman" w:cs="Times New Roman"/>
          <w:sz w:val="22"/>
          <w:szCs w:val="22"/>
        </w:rPr>
        <w:t>Forretningsplan: En plan for ansøgers opstart og udvikling af virksomhed eller filial i Danmark.</w:t>
      </w:r>
    </w:p>
    <w:p w14:paraId="40FA3BF8" w14:textId="77777777" w:rsidR="00382E65" w:rsidRPr="00382E65" w:rsidRDefault="00382E65" w:rsidP="00382E65">
      <w:pPr>
        <w:pStyle w:val="Default"/>
        <w:rPr>
          <w:rFonts w:ascii="Times New Roman" w:hAnsi="Times New Roman" w:cs="Times New Roman"/>
          <w:sz w:val="22"/>
          <w:szCs w:val="22"/>
        </w:rPr>
      </w:pPr>
    </w:p>
    <w:p w14:paraId="698E4D1E" w14:textId="3A06AF17" w:rsidR="00382E65" w:rsidRDefault="006068BB" w:rsidP="00382E65">
      <w:pPr>
        <w:pStyle w:val="Default"/>
        <w:numPr>
          <w:ilvl w:val="0"/>
          <w:numId w:val="35"/>
        </w:numPr>
        <w:rPr>
          <w:rFonts w:ascii="Times New Roman" w:hAnsi="Times New Roman" w:cs="Times New Roman"/>
          <w:sz w:val="22"/>
          <w:szCs w:val="22"/>
        </w:rPr>
      </w:pPr>
      <w:r w:rsidRPr="00382E65">
        <w:rPr>
          <w:rFonts w:ascii="Times New Roman" w:hAnsi="Times New Roman" w:cs="Times New Roman"/>
          <w:sz w:val="22"/>
          <w:szCs w:val="22"/>
        </w:rPr>
        <w:t>Sekretariatet for Startup Denmark: Sekretariatet for Startup Denmark er forankret i Erhvervsstyrelsen og sekretariatsbetjener det uafhængige ekspertpanel samt varetager opgaven med at screene ansøgninger, besvare henvendelser, sikre IT-drift og udvikling samt markedsførings- og kommunikationsopgaver.</w:t>
      </w:r>
    </w:p>
    <w:p w14:paraId="1169C5D0" w14:textId="77777777" w:rsidR="00382E65" w:rsidRDefault="00382E65" w:rsidP="00382E65">
      <w:pPr>
        <w:pStyle w:val="Default"/>
        <w:rPr>
          <w:rFonts w:ascii="Times New Roman" w:hAnsi="Times New Roman" w:cs="Times New Roman"/>
          <w:sz w:val="22"/>
          <w:szCs w:val="22"/>
        </w:rPr>
      </w:pPr>
    </w:p>
    <w:p w14:paraId="35487CD6" w14:textId="70EEEA4E" w:rsidR="00382E65" w:rsidRDefault="006068BB" w:rsidP="00382E65">
      <w:pPr>
        <w:pStyle w:val="Default"/>
        <w:numPr>
          <w:ilvl w:val="0"/>
          <w:numId w:val="35"/>
        </w:numPr>
        <w:rPr>
          <w:rFonts w:ascii="Times New Roman" w:hAnsi="Times New Roman" w:cs="Times New Roman"/>
          <w:sz w:val="22"/>
          <w:szCs w:val="22"/>
        </w:rPr>
      </w:pPr>
      <w:r w:rsidRPr="00382E65">
        <w:rPr>
          <w:rFonts w:ascii="Times New Roman" w:hAnsi="Times New Roman" w:cs="Times New Roman"/>
          <w:sz w:val="22"/>
          <w:szCs w:val="22"/>
        </w:rPr>
        <w:t>Erhvervshus: De til en hver tid nedsatte erhvervshuse, jf. § 12 i lov om erhvervsfremme.</w:t>
      </w:r>
    </w:p>
    <w:p w14:paraId="73630D2F" w14:textId="77777777" w:rsidR="00382E65" w:rsidRPr="003B7D54" w:rsidRDefault="00382E65" w:rsidP="003B7D54">
      <w:pPr>
        <w:rPr>
          <w:rFonts w:ascii="Times New Roman" w:hAnsi="Times New Roman" w:cs="Times New Roman"/>
        </w:rPr>
      </w:pPr>
    </w:p>
    <w:p w14:paraId="0BE5365C" w14:textId="3170C8BE" w:rsidR="00382E65" w:rsidRPr="00382E65" w:rsidRDefault="00382E65" w:rsidP="00382E65">
      <w:pPr>
        <w:pStyle w:val="Default"/>
        <w:numPr>
          <w:ilvl w:val="0"/>
          <w:numId w:val="35"/>
        </w:numPr>
        <w:rPr>
          <w:ins w:id="10" w:author="Alexander Sienczak Knudsen" w:date="2024-05-13T15:42:00Z"/>
          <w:rFonts w:ascii="Times New Roman" w:hAnsi="Times New Roman" w:cs="Times New Roman"/>
          <w:sz w:val="22"/>
          <w:szCs w:val="22"/>
        </w:rPr>
      </w:pPr>
      <w:ins w:id="11" w:author="Alexander Sienczak Knudsen" w:date="2024-05-13T15:44:00Z">
        <w:r w:rsidRPr="00382E65">
          <w:rPr>
            <w:rFonts w:ascii="Times New Roman" w:hAnsi="Times New Roman" w:cs="Times New Roman"/>
            <w:sz w:val="22"/>
            <w:szCs w:val="22"/>
          </w:rPr>
          <w:t>Mindre handels-, import- og eksportvirksomhed eller -filial: En selvstændig erhvervsvirksomhed eller dansk filial af en udenlandsk selvstændig erhvervsvirksomhed, der beskæftiger sig med handel, import og eksport af varer og ydelser, med færre end 10 ansatte og en årlig omsætning eller balance på højst 2 millioner euro.</w:t>
        </w:r>
      </w:ins>
    </w:p>
    <w:p w14:paraId="715DAF59" w14:textId="77777777" w:rsidR="00382E65" w:rsidRDefault="00382E65" w:rsidP="003B7D54">
      <w:pPr>
        <w:pStyle w:val="Default"/>
        <w:rPr>
          <w:rFonts w:ascii="Times New Roman" w:hAnsi="Times New Roman" w:cs="Times New Roman"/>
          <w:sz w:val="22"/>
          <w:szCs w:val="22"/>
        </w:rPr>
      </w:pPr>
    </w:p>
    <w:p w14:paraId="59345895" w14:textId="601DC6BA"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3</w:t>
      </w:r>
    </w:p>
    <w:p w14:paraId="3128138A" w14:textId="77777777" w:rsidR="00876BC7" w:rsidRPr="0069471F" w:rsidRDefault="00876BC7" w:rsidP="00876BC7">
      <w:pPr>
        <w:pStyle w:val="Default"/>
        <w:jc w:val="center"/>
        <w:rPr>
          <w:rFonts w:ascii="Times New Roman" w:hAnsi="Times New Roman" w:cs="Times New Roman"/>
          <w:sz w:val="22"/>
          <w:szCs w:val="22"/>
        </w:rPr>
      </w:pPr>
    </w:p>
    <w:p w14:paraId="48374211"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Screeningskriterier</w:t>
      </w:r>
    </w:p>
    <w:p w14:paraId="48E2AC6D" w14:textId="77777777" w:rsidR="00876BC7" w:rsidRPr="0069471F" w:rsidRDefault="00876BC7" w:rsidP="006068BB">
      <w:pPr>
        <w:pStyle w:val="Default"/>
        <w:rPr>
          <w:rFonts w:ascii="Times New Roman" w:hAnsi="Times New Roman" w:cs="Times New Roman"/>
          <w:sz w:val="22"/>
          <w:szCs w:val="22"/>
        </w:rPr>
      </w:pPr>
    </w:p>
    <w:p w14:paraId="0AEE5C46" w14:textId="4A65F11F"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3. </w:t>
      </w:r>
      <w:r w:rsidRPr="0069471F">
        <w:rPr>
          <w:rFonts w:ascii="Times New Roman" w:hAnsi="Times New Roman" w:cs="Times New Roman"/>
          <w:sz w:val="22"/>
          <w:szCs w:val="22"/>
        </w:rPr>
        <w:t xml:space="preserve">En udlænding </w:t>
      </w:r>
      <w:ins w:id="12" w:author="Alexander Sienczak Knudsen" w:date="2024-05-13T15:45:00Z">
        <w:r w:rsidR="00A42C12" w:rsidRPr="00A42C12">
          <w:rPr>
            <w:rFonts w:ascii="Times New Roman" w:hAnsi="Times New Roman" w:cs="Times New Roman"/>
            <w:sz w:val="22"/>
            <w:szCs w:val="22"/>
          </w:rPr>
          <w:t xml:space="preserve">eller udlandsdansker </w:t>
        </w:r>
      </w:ins>
      <w:r w:rsidRPr="0069471F">
        <w:rPr>
          <w:rFonts w:ascii="Times New Roman" w:hAnsi="Times New Roman" w:cs="Times New Roman"/>
          <w:sz w:val="22"/>
          <w:szCs w:val="22"/>
        </w:rPr>
        <w:t>kan ansøge det uafhængige ekspertpanel om en vurdering af en forretningsplan, der kan danne grundlag for en ansøgning om opholdstilladelse efter udlændingelovens § 9 a, stk. 2, nr. 10</w:t>
      </w:r>
      <w:ins w:id="13" w:author="Alexander Sienczak Knudsen" w:date="2024-05-13T15:46:00Z">
        <w:r w:rsidR="00005DFB" w:rsidRPr="00005DFB">
          <w:rPr>
            <w:rFonts w:ascii="Times New Roman" w:hAnsi="Times New Roman" w:cs="Times New Roman"/>
            <w:sz w:val="22"/>
            <w:szCs w:val="22"/>
          </w:rPr>
          <w:t>, eller § 9 m, stk. 2</w:t>
        </w:r>
      </w:ins>
      <w:r w:rsidRPr="0069471F">
        <w:rPr>
          <w:rFonts w:ascii="Times New Roman" w:hAnsi="Times New Roman" w:cs="Times New Roman"/>
          <w:sz w:val="22"/>
          <w:szCs w:val="22"/>
        </w:rPr>
        <w:t>.</w:t>
      </w:r>
    </w:p>
    <w:p w14:paraId="0BCF9B5A" w14:textId="77777777" w:rsidR="00876BC7" w:rsidRPr="0069471F" w:rsidRDefault="00876BC7" w:rsidP="006068BB">
      <w:pPr>
        <w:pStyle w:val="Default"/>
        <w:rPr>
          <w:rFonts w:ascii="Times New Roman" w:hAnsi="Times New Roman" w:cs="Times New Roman"/>
          <w:sz w:val="22"/>
          <w:szCs w:val="22"/>
        </w:rPr>
      </w:pPr>
    </w:p>
    <w:p w14:paraId="75569197" w14:textId="77777777"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2. </w:t>
      </w:r>
      <w:r w:rsidRPr="0069471F">
        <w:rPr>
          <w:rFonts w:ascii="Times New Roman" w:hAnsi="Times New Roman" w:cs="Times New Roman"/>
          <w:sz w:val="22"/>
          <w:szCs w:val="22"/>
        </w:rPr>
        <w:t>En ansøger må maksimalt vedlægge 10 siders tekstfil eller 15 siders billedfil til ansøgningen efter stk. 1.</w:t>
      </w:r>
    </w:p>
    <w:p w14:paraId="090976EF" w14:textId="77777777" w:rsidR="00876BC7" w:rsidRPr="0069471F" w:rsidRDefault="00876BC7" w:rsidP="006068BB">
      <w:pPr>
        <w:pStyle w:val="Default"/>
        <w:rPr>
          <w:rFonts w:ascii="Times New Roman" w:hAnsi="Times New Roman" w:cs="Times New Roman"/>
          <w:sz w:val="22"/>
          <w:szCs w:val="22"/>
        </w:rPr>
      </w:pPr>
    </w:p>
    <w:p w14:paraId="151C357C" w14:textId="4D85B986"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3. </w:t>
      </w:r>
      <w:r w:rsidRPr="0069471F">
        <w:rPr>
          <w:rFonts w:ascii="Times New Roman" w:hAnsi="Times New Roman" w:cs="Times New Roman"/>
          <w:sz w:val="22"/>
          <w:szCs w:val="22"/>
        </w:rPr>
        <w:t>En forretningsplan skal indeholde et videopitch på maksimalt fem minutter, hvor ansøger som minimum fortæller om virksomhedens eller filialens position i markedet, virksomhedens</w:t>
      </w:r>
      <w:r w:rsidR="00876BC7" w:rsidRPr="0069471F">
        <w:rPr>
          <w:rFonts w:ascii="Times New Roman" w:hAnsi="Times New Roman" w:cs="Times New Roman"/>
          <w:sz w:val="22"/>
          <w:szCs w:val="22"/>
        </w:rPr>
        <w:t xml:space="preserve"> </w:t>
      </w:r>
      <w:r w:rsidRPr="0069471F">
        <w:rPr>
          <w:rFonts w:ascii="Times New Roman" w:hAnsi="Times New Roman" w:cs="Times New Roman"/>
          <w:sz w:val="22"/>
          <w:szCs w:val="22"/>
        </w:rPr>
        <w:t>eller filialens</w:t>
      </w:r>
      <w:r w:rsidR="00876BC7" w:rsidRPr="0069471F">
        <w:rPr>
          <w:rFonts w:ascii="Times New Roman" w:hAnsi="Times New Roman" w:cs="Times New Roman"/>
          <w:sz w:val="22"/>
          <w:szCs w:val="22"/>
        </w:rPr>
        <w:t xml:space="preserve"> </w:t>
      </w:r>
      <w:r w:rsidRPr="0069471F">
        <w:rPr>
          <w:rFonts w:ascii="Times New Roman" w:hAnsi="Times New Roman" w:cs="Times New Roman"/>
          <w:sz w:val="22"/>
          <w:szCs w:val="22"/>
        </w:rPr>
        <w:t>skaleringspotentiale, hvorfor forretningsplanen er innovativ, og hvorfor ansøger er kompetent til at drive virksomheden eller filialen.</w:t>
      </w:r>
    </w:p>
    <w:p w14:paraId="02843A96" w14:textId="77777777" w:rsidR="00876BC7" w:rsidRPr="0069471F" w:rsidRDefault="00876BC7" w:rsidP="006068BB">
      <w:pPr>
        <w:pStyle w:val="Default"/>
        <w:rPr>
          <w:rFonts w:ascii="Times New Roman" w:hAnsi="Times New Roman" w:cs="Times New Roman"/>
          <w:sz w:val="22"/>
          <w:szCs w:val="22"/>
        </w:rPr>
      </w:pPr>
    </w:p>
    <w:p w14:paraId="763C919D" w14:textId="1E2B2B9D"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4. </w:t>
      </w:r>
      <w:r w:rsidRPr="0069471F">
        <w:rPr>
          <w:rFonts w:ascii="Times New Roman" w:hAnsi="Times New Roman" w:cs="Times New Roman"/>
          <w:sz w:val="22"/>
          <w:szCs w:val="22"/>
        </w:rPr>
        <w:t>Sekretariatet for Startup Denmark kan frascreene forretningsplaner før, de sendes til ekspertpanelet. En forretningsplan kan frascreenes hvis:</w:t>
      </w:r>
    </w:p>
    <w:p w14:paraId="1B93216E" w14:textId="77777777" w:rsidR="006068BB" w:rsidRPr="0069471F" w:rsidRDefault="006068BB" w:rsidP="00876BC7">
      <w:pPr>
        <w:pStyle w:val="Default"/>
        <w:rPr>
          <w:rFonts w:ascii="Times New Roman" w:hAnsi="Times New Roman" w:cs="Times New Roman"/>
          <w:sz w:val="22"/>
          <w:szCs w:val="22"/>
        </w:rPr>
      </w:pPr>
    </w:p>
    <w:p w14:paraId="767630DB" w14:textId="79525B01" w:rsidR="006068B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der er væsentlige sproglige eller informationsmæssige mangler,</w:t>
      </w:r>
    </w:p>
    <w:p w14:paraId="5936886F" w14:textId="77777777" w:rsidR="006068BB" w:rsidRPr="0069471F" w:rsidRDefault="006068BB" w:rsidP="00876BC7">
      <w:pPr>
        <w:pStyle w:val="Default"/>
        <w:rPr>
          <w:rFonts w:ascii="Times New Roman" w:hAnsi="Times New Roman" w:cs="Times New Roman"/>
          <w:sz w:val="22"/>
          <w:szCs w:val="22"/>
        </w:rPr>
      </w:pPr>
    </w:p>
    <w:p w14:paraId="28631460" w14:textId="48AE8842" w:rsidR="006068B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den ikke indeholder en fyldestgørende markedsanalyse,</w:t>
      </w:r>
    </w:p>
    <w:p w14:paraId="37DBFE5B" w14:textId="77777777" w:rsidR="00876BC7" w:rsidRPr="0069471F" w:rsidRDefault="00876BC7" w:rsidP="00876BC7">
      <w:pPr>
        <w:pStyle w:val="Default"/>
        <w:rPr>
          <w:rFonts w:ascii="Times New Roman" w:hAnsi="Times New Roman" w:cs="Times New Roman"/>
          <w:sz w:val="22"/>
          <w:szCs w:val="22"/>
        </w:rPr>
      </w:pPr>
    </w:p>
    <w:p w14:paraId="3F48ED17" w14:textId="4DDB5D00" w:rsidR="006068B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den ikke indeholder en fyldestgørende salgs- eller GTM-strategi,</w:t>
      </w:r>
    </w:p>
    <w:p w14:paraId="27A8238F" w14:textId="77777777" w:rsidR="00876BC7" w:rsidRPr="0069471F" w:rsidRDefault="00876BC7" w:rsidP="00876BC7">
      <w:pPr>
        <w:pStyle w:val="Default"/>
        <w:rPr>
          <w:rFonts w:ascii="Times New Roman" w:hAnsi="Times New Roman" w:cs="Times New Roman"/>
          <w:sz w:val="22"/>
          <w:szCs w:val="22"/>
        </w:rPr>
      </w:pPr>
    </w:p>
    <w:p w14:paraId="11E0D9CF" w14:textId="6C0486A6" w:rsidR="006068B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 xml:space="preserve">den ikke indeholder beskrivelser af, hvorfor </w:t>
      </w:r>
      <w:r w:rsidR="00876BC7" w:rsidRPr="0069471F">
        <w:rPr>
          <w:rFonts w:ascii="Times New Roman" w:hAnsi="Times New Roman" w:cs="Times New Roman"/>
          <w:sz w:val="22"/>
          <w:szCs w:val="22"/>
        </w:rPr>
        <w:t>virksomheden</w:t>
      </w:r>
      <w:r w:rsidRPr="0069471F">
        <w:rPr>
          <w:rFonts w:ascii="Times New Roman" w:hAnsi="Times New Roman" w:cs="Times New Roman"/>
          <w:sz w:val="22"/>
          <w:szCs w:val="22"/>
        </w:rPr>
        <w:t xml:space="preserve"> eller filialen eller iværksætteren vil have gavn af at etablere sig i Danmark,</w:t>
      </w:r>
    </w:p>
    <w:p w14:paraId="7914A45E" w14:textId="77777777" w:rsidR="00876BC7" w:rsidRPr="0069471F" w:rsidRDefault="00876BC7" w:rsidP="00876BC7">
      <w:pPr>
        <w:pStyle w:val="Default"/>
        <w:rPr>
          <w:rFonts w:ascii="Times New Roman" w:hAnsi="Times New Roman" w:cs="Times New Roman"/>
          <w:sz w:val="22"/>
          <w:szCs w:val="22"/>
        </w:rPr>
      </w:pPr>
    </w:p>
    <w:p w14:paraId="7A10A7D2" w14:textId="5B98E275" w:rsidR="006068B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den ikke indeholder beskrivelser af de aktiviteter, der vil blive gennemført i opstartsperioden i Danmark, eller</w:t>
      </w:r>
    </w:p>
    <w:p w14:paraId="507DDE9F" w14:textId="77777777" w:rsidR="006068BB" w:rsidRPr="0069471F" w:rsidRDefault="006068BB" w:rsidP="00876BC7">
      <w:pPr>
        <w:pStyle w:val="Default"/>
        <w:rPr>
          <w:rFonts w:ascii="Times New Roman" w:hAnsi="Times New Roman" w:cs="Times New Roman"/>
          <w:sz w:val="22"/>
          <w:szCs w:val="22"/>
        </w:rPr>
      </w:pPr>
    </w:p>
    <w:p w14:paraId="57B161C9" w14:textId="79C3242E" w:rsidR="007B3DFB" w:rsidRPr="0069471F" w:rsidRDefault="006068BB" w:rsidP="00876BC7">
      <w:pPr>
        <w:pStyle w:val="Default"/>
        <w:numPr>
          <w:ilvl w:val="0"/>
          <w:numId w:val="31"/>
        </w:numPr>
        <w:rPr>
          <w:rFonts w:ascii="Times New Roman" w:hAnsi="Times New Roman" w:cs="Times New Roman"/>
          <w:sz w:val="22"/>
          <w:szCs w:val="22"/>
        </w:rPr>
      </w:pPr>
      <w:r w:rsidRPr="0069471F">
        <w:rPr>
          <w:rFonts w:ascii="Times New Roman" w:hAnsi="Times New Roman" w:cs="Times New Roman"/>
          <w:sz w:val="22"/>
          <w:szCs w:val="22"/>
        </w:rPr>
        <w:t xml:space="preserve">den ikke er egnet til bedømmelse ved det uafhængige ekspertpanel, herunder at forretningsplanen ikke er </w:t>
      </w:r>
      <w:r w:rsidR="00876BC7" w:rsidRPr="0069471F">
        <w:rPr>
          <w:rFonts w:ascii="Times New Roman" w:hAnsi="Times New Roman" w:cs="Times New Roman"/>
          <w:sz w:val="22"/>
          <w:szCs w:val="22"/>
        </w:rPr>
        <w:t>væsentlig</w:t>
      </w:r>
      <w:r w:rsidRPr="0069471F">
        <w:rPr>
          <w:rFonts w:ascii="Times New Roman" w:hAnsi="Times New Roman" w:cs="Times New Roman"/>
          <w:sz w:val="22"/>
          <w:szCs w:val="22"/>
        </w:rPr>
        <w:t xml:space="preserve"> ændret fra tidligere indsendte forretningsplaner af samme ansøger, den baserer sig på en forretningsidé, der er ulovlig, eller den fremstår useriøs. </w:t>
      </w:r>
    </w:p>
    <w:p w14:paraId="640ADC7D" w14:textId="77777777" w:rsidR="006068BB" w:rsidRPr="0069471F" w:rsidRDefault="006068BB" w:rsidP="006068BB">
      <w:pPr>
        <w:pStyle w:val="Default"/>
        <w:rPr>
          <w:rFonts w:ascii="Times New Roman" w:hAnsi="Times New Roman" w:cs="Times New Roman"/>
          <w:sz w:val="22"/>
          <w:szCs w:val="22"/>
        </w:rPr>
      </w:pPr>
    </w:p>
    <w:p w14:paraId="24901F96" w14:textId="77777777"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4</w:t>
      </w:r>
    </w:p>
    <w:p w14:paraId="0FAADD66" w14:textId="77777777" w:rsidR="00876BC7" w:rsidRPr="0069471F" w:rsidRDefault="00876BC7" w:rsidP="00876BC7">
      <w:pPr>
        <w:pStyle w:val="Default"/>
        <w:jc w:val="center"/>
        <w:rPr>
          <w:rFonts w:ascii="Times New Roman" w:hAnsi="Times New Roman" w:cs="Times New Roman"/>
          <w:sz w:val="22"/>
          <w:szCs w:val="22"/>
        </w:rPr>
      </w:pPr>
    </w:p>
    <w:p w14:paraId="481889EB"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Bedømmelseskriterier</w:t>
      </w:r>
    </w:p>
    <w:p w14:paraId="37EB7F8F" w14:textId="77777777" w:rsidR="00876BC7" w:rsidRPr="0069471F" w:rsidRDefault="00876BC7" w:rsidP="006068BB">
      <w:pPr>
        <w:pStyle w:val="Default"/>
        <w:rPr>
          <w:rFonts w:ascii="Times New Roman" w:hAnsi="Times New Roman" w:cs="Times New Roman"/>
          <w:sz w:val="22"/>
          <w:szCs w:val="22"/>
        </w:rPr>
      </w:pPr>
    </w:p>
    <w:p w14:paraId="706FE0B3" w14:textId="72041891"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4. </w:t>
      </w:r>
      <w:r w:rsidRPr="0069471F">
        <w:rPr>
          <w:rFonts w:ascii="Times New Roman" w:hAnsi="Times New Roman" w:cs="Times New Roman"/>
          <w:sz w:val="22"/>
          <w:szCs w:val="22"/>
        </w:rPr>
        <w:t>Hver forretningsplan vurderes af minimum tre medlemmer fra det uafhængige ekspertpanel, der er nedsat af Erhvervsstyrelsen. Ekspertpanelet vurderer forretningsplaner ud fra følgende bedømmelseskriterier:</w:t>
      </w:r>
    </w:p>
    <w:p w14:paraId="5D95841D" w14:textId="77777777" w:rsidR="006068BB" w:rsidRPr="0069471F" w:rsidRDefault="006068BB" w:rsidP="00876BC7">
      <w:pPr>
        <w:pStyle w:val="Default"/>
        <w:rPr>
          <w:rFonts w:ascii="Times New Roman" w:hAnsi="Times New Roman" w:cs="Times New Roman"/>
          <w:sz w:val="22"/>
          <w:szCs w:val="22"/>
        </w:rPr>
      </w:pPr>
    </w:p>
    <w:p w14:paraId="59148639" w14:textId="66095627" w:rsidR="006068BB" w:rsidRPr="0069471F" w:rsidRDefault="006068BB" w:rsidP="006068BB">
      <w:pPr>
        <w:pStyle w:val="Default"/>
        <w:numPr>
          <w:ilvl w:val="0"/>
          <w:numId w:val="32"/>
        </w:numPr>
        <w:rPr>
          <w:rFonts w:ascii="Times New Roman" w:hAnsi="Times New Roman" w:cs="Times New Roman"/>
          <w:sz w:val="22"/>
          <w:szCs w:val="22"/>
        </w:rPr>
      </w:pPr>
      <w:r w:rsidRPr="0069471F">
        <w:rPr>
          <w:rFonts w:ascii="Times New Roman" w:hAnsi="Times New Roman" w:cs="Times New Roman"/>
          <w:sz w:val="22"/>
          <w:szCs w:val="22"/>
        </w:rPr>
        <w:t>hvor innovativ forretningsplanen er,</w:t>
      </w:r>
    </w:p>
    <w:p w14:paraId="036E244F" w14:textId="77777777" w:rsidR="006068BB" w:rsidRPr="0069471F" w:rsidRDefault="006068BB" w:rsidP="006068BB">
      <w:pPr>
        <w:pStyle w:val="Default"/>
        <w:numPr>
          <w:ilvl w:val="0"/>
          <w:numId w:val="28"/>
        </w:numPr>
        <w:rPr>
          <w:rFonts w:ascii="Times New Roman" w:hAnsi="Times New Roman" w:cs="Times New Roman"/>
          <w:sz w:val="22"/>
          <w:szCs w:val="22"/>
        </w:rPr>
      </w:pPr>
    </w:p>
    <w:p w14:paraId="337397E2" w14:textId="736EC399" w:rsidR="006068BB" w:rsidRPr="0069471F" w:rsidRDefault="006068BB" w:rsidP="00876BC7">
      <w:pPr>
        <w:pStyle w:val="Default"/>
        <w:numPr>
          <w:ilvl w:val="0"/>
          <w:numId w:val="32"/>
        </w:numPr>
        <w:rPr>
          <w:rFonts w:ascii="Times New Roman" w:hAnsi="Times New Roman" w:cs="Times New Roman"/>
          <w:sz w:val="22"/>
          <w:szCs w:val="22"/>
        </w:rPr>
      </w:pPr>
      <w:r w:rsidRPr="0069471F">
        <w:rPr>
          <w:rFonts w:ascii="Times New Roman" w:hAnsi="Times New Roman" w:cs="Times New Roman"/>
          <w:sz w:val="22"/>
          <w:szCs w:val="22"/>
        </w:rPr>
        <w:t>hvor attraktivt markedet er,</w:t>
      </w:r>
    </w:p>
    <w:p w14:paraId="4CDB3864" w14:textId="77777777" w:rsidR="006068BB" w:rsidRPr="0069471F" w:rsidRDefault="006068BB" w:rsidP="00876BC7">
      <w:pPr>
        <w:pStyle w:val="Default"/>
        <w:rPr>
          <w:rFonts w:ascii="Times New Roman" w:hAnsi="Times New Roman" w:cs="Times New Roman"/>
          <w:sz w:val="22"/>
          <w:szCs w:val="22"/>
        </w:rPr>
      </w:pPr>
    </w:p>
    <w:p w14:paraId="110F2986" w14:textId="14CF6359" w:rsidR="006068BB" w:rsidRPr="0069471F" w:rsidRDefault="006068BB" w:rsidP="00876BC7">
      <w:pPr>
        <w:pStyle w:val="Default"/>
        <w:numPr>
          <w:ilvl w:val="0"/>
          <w:numId w:val="32"/>
        </w:numPr>
        <w:rPr>
          <w:rFonts w:ascii="Times New Roman" w:hAnsi="Times New Roman" w:cs="Times New Roman"/>
          <w:sz w:val="22"/>
          <w:szCs w:val="22"/>
        </w:rPr>
      </w:pPr>
      <w:r w:rsidRPr="0069471F">
        <w:rPr>
          <w:rFonts w:ascii="Times New Roman" w:hAnsi="Times New Roman" w:cs="Times New Roman"/>
          <w:sz w:val="22"/>
          <w:szCs w:val="22"/>
        </w:rPr>
        <w:t>i hvilken grad virksomheden eller filialen er skalerbar, og</w:t>
      </w:r>
    </w:p>
    <w:p w14:paraId="03DCE66B" w14:textId="77777777" w:rsidR="006068BB" w:rsidRPr="0069471F" w:rsidRDefault="006068BB" w:rsidP="00876BC7">
      <w:pPr>
        <w:pStyle w:val="Default"/>
        <w:rPr>
          <w:rFonts w:ascii="Times New Roman" w:hAnsi="Times New Roman" w:cs="Times New Roman"/>
          <w:sz w:val="22"/>
          <w:szCs w:val="22"/>
        </w:rPr>
      </w:pPr>
    </w:p>
    <w:p w14:paraId="4C804DDE" w14:textId="329D0FB8" w:rsidR="006068BB" w:rsidRPr="0069471F" w:rsidRDefault="006068BB" w:rsidP="00876BC7">
      <w:pPr>
        <w:pStyle w:val="Default"/>
        <w:numPr>
          <w:ilvl w:val="0"/>
          <w:numId w:val="32"/>
        </w:numPr>
        <w:rPr>
          <w:rFonts w:ascii="Times New Roman" w:hAnsi="Times New Roman" w:cs="Times New Roman"/>
          <w:sz w:val="22"/>
          <w:szCs w:val="22"/>
        </w:rPr>
      </w:pPr>
      <w:r w:rsidRPr="0069471F">
        <w:rPr>
          <w:rFonts w:ascii="Times New Roman" w:hAnsi="Times New Roman" w:cs="Times New Roman"/>
          <w:sz w:val="22"/>
          <w:szCs w:val="22"/>
        </w:rPr>
        <w:t>ansøgers eller teamets kompetencer og ressourcer til at indfri forretningsplanen.</w:t>
      </w:r>
    </w:p>
    <w:p w14:paraId="713823EC" w14:textId="77777777" w:rsidR="006068BB" w:rsidRPr="0069471F" w:rsidRDefault="006068BB" w:rsidP="006068BB">
      <w:pPr>
        <w:pStyle w:val="Default"/>
        <w:rPr>
          <w:rFonts w:ascii="Times New Roman" w:hAnsi="Times New Roman" w:cs="Times New Roman"/>
          <w:sz w:val="22"/>
          <w:szCs w:val="22"/>
        </w:rPr>
      </w:pPr>
    </w:p>
    <w:p w14:paraId="11C7129E" w14:textId="77777777"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5</w:t>
      </w:r>
    </w:p>
    <w:p w14:paraId="5A171BB2" w14:textId="77777777" w:rsidR="00876BC7" w:rsidRPr="0069471F" w:rsidRDefault="00876BC7" w:rsidP="00876BC7">
      <w:pPr>
        <w:pStyle w:val="Default"/>
        <w:jc w:val="center"/>
        <w:rPr>
          <w:rFonts w:ascii="Times New Roman" w:hAnsi="Times New Roman" w:cs="Times New Roman"/>
          <w:sz w:val="22"/>
          <w:szCs w:val="22"/>
        </w:rPr>
      </w:pPr>
    </w:p>
    <w:p w14:paraId="1D21F0DF"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Karakterkrav</w:t>
      </w:r>
    </w:p>
    <w:p w14:paraId="475EBCEE" w14:textId="77777777" w:rsidR="00876BC7" w:rsidRPr="0069471F" w:rsidRDefault="00876BC7" w:rsidP="006068BB">
      <w:pPr>
        <w:pStyle w:val="Default"/>
        <w:rPr>
          <w:rFonts w:ascii="Times New Roman" w:hAnsi="Times New Roman" w:cs="Times New Roman"/>
          <w:sz w:val="22"/>
          <w:szCs w:val="22"/>
        </w:rPr>
      </w:pPr>
    </w:p>
    <w:p w14:paraId="3A225AB4" w14:textId="1882D732"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lastRenderedPageBreak/>
        <w:t xml:space="preserve">§ 5. </w:t>
      </w:r>
      <w:r w:rsidRPr="0069471F">
        <w:rPr>
          <w:rFonts w:ascii="Times New Roman" w:hAnsi="Times New Roman" w:cs="Times New Roman"/>
          <w:sz w:val="22"/>
          <w:szCs w:val="22"/>
        </w:rPr>
        <w:t>Medlemmerne af det uafhængige ekspertpanel giver forretningsplanerne en karakter på en skala fra 1 til 5 ud for hvert bedømmelseskriterium, hvor 1 er den lavest mulige karakter, og 5 er den højest mulige karakter. Forretningsplaner godkendes, hvis der opnås et tværgående gennemsnit på minimum 3,5 i de fire bedømmelseskriterier, jf. § 4.</w:t>
      </w:r>
    </w:p>
    <w:p w14:paraId="34140046" w14:textId="77777777" w:rsidR="00876BC7" w:rsidRPr="0069471F" w:rsidRDefault="00876BC7" w:rsidP="006068BB">
      <w:pPr>
        <w:pStyle w:val="Default"/>
        <w:rPr>
          <w:rFonts w:ascii="Times New Roman" w:hAnsi="Times New Roman" w:cs="Times New Roman"/>
          <w:sz w:val="22"/>
          <w:szCs w:val="22"/>
        </w:rPr>
      </w:pPr>
    </w:p>
    <w:p w14:paraId="52FE6E00" w14:textId="77777777"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6</w:t>
      </w:r>
    </w:p>
    <w:p w14:paraId="2C9A4E2E" w14:textId="77777777" w:rsidR="00876BC7" w:rsidRPr="0069471F" w:rsidRDefault="00876BC7" w:rsidP="00876BC7">
      <w:pPr>
        <w:pStyle w:val="Default"/>
        <w:jc w:val="center"/>
        <w:rPr>
          <w:rFonts w:ascii="Times New Roman" w:hAnsi="Times New Roman" w:cs="Times New Roman"/>
          <w:sz w:val="22"/>
          <w:szCs w:val="22"/>
        </w:rPr>
      </w:pPr>
    </w:p>
    <w:p w14:paraId="05CEE233"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Sammensætning af ekspertpanel</w:t>
      </w:r>
    </w:p>
    <w:p w14:paraId="0EDF9E62" w14:textId="77777777" w:rsidR="00876BC7" w:rsidRPr="0069471F" w:rsidRDefault="00876BC7" w:rsidP="006068BB">
      <w:pPr>
        <w:pStyle w:val="Default"/>
        <w:rPr>
          <w:rFonts w:ascii="Times New Roman" w:hAnsi="Times New Roman" w:cs="Times New Roman"/>
          <w:sz w:val="22"/>
          <w:szCs w:val="22"/>
        </w:rPr>
      </w:pPr>
    </w:p>
    <w:p w14:paraId="6CC87D17" w14:textId="36B60305"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6. </w:t>
      </w:r>
      <w:r w:rsidRPr="0069471F">
        <w:rPr>
          <w:rFonts w:ascii="Times New Roman" w:hAnsi="Times New Roman" w:cs="Times New Roman"/>
          <w:sz w:val="22"/>
          <w:szCs w:val="22"/>
        </w:rPr>
        <w:t>Erhvervsstyrelsen nedsætter et uafhængigt ekspertpanel bestående af virksomhedskonsulenter, der er udpeget af et erhvervshus.</w:t>
      </w:r>
    </w:p>
    <w:p w14:paraId="303F7AFC" w14:textId="77777777" w:rsidR="00876BC7" w:rsidRPr="0069471F" w:rsidRDefault="00876BC7" w:rsidP="006068BB">
      <w:pPr>
        <w:pStyle w:val="Default"/>
        <w:rPr>
          <w:rFonts w:ascii="Times New Roman" w:hAnsi="Times New Roman" w:cs="Times New Roman"/>
          <w:sz w:val="22"/>
          <w:szCs w:val="22"/>
        </w:rPr>
      </w:pPr>
    </w:p>
    <w:p w14:paraId="6273CEE5" w14:textId="7F9E9527"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2. </w:t>
      </w:r>
      <w:r w:rsidRPr="0069471F">
        <w:rPr>
          <w:rFonts w:ascii="Times New Roman" w:hAnsi="Times New Roman" w:cs="Times New Roman"/>
          <w:sz w:val="22"/>
          <w:szCs w:val="22"/>
        </w:rPr>
        <w:t>Medlemmerne af det uafhængige ekspertpanel skal være ansat i et erhvervshus og besidde generel viden om iværksætteri med henblik på fagligt at kunne bedømme forskellige typer af forretningsplaner.</w:t>
      </w:r>
    </w:p>
    <w:p w14:paraId="40A7E054" w14:textId="77777777" w:rsidR="00876BC7" w:rsidRPr="0069471F" w:rsidRDefault="00876BC7" w:rsidP="006068BB">
      <w:pPr>
        <w:pStyle w:val="Default"/>
        <w:rPr>
          <w:rFonts w:ascii="Times New Roman" w:hAnsi="Times New Roman" w:cs="Times New Roman"/>
          <w:sz w:val="22"/>
          <w:szCs w:val="22"/>
        </w:rPr>
      </w:pPr>
    </w:p>
    <w:p w14:paraId="0FD504A1" w14:textId="77777777"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3. </w:t>
      </w:r>
      <w:r w:rsidRPr="0069471F">
        <w:rPr>
          <w:rFonts w:ascii="Times New Roman" w:hAnsi="Times New Roman" w:cs="Times New Roman"/>
          <w:sz w:val="22"/>
          <w:szCs w:val="22"/>
        </w:rPr>
        <w:t>Antallet af medlemmer i ekspertpanelet fastsættes af Erhvervsstyrelsen og erhvervshusene i fællesskab.</w:t>
      </w:r>
    </w:p>
    <w:p w14:paraId="0B7523C6" w14:textId="77777777" w:rsidR="00876BC7" w:rsidRPr="0069471F" w:rsidRDefault="00876BC7" w:rsidP="006068BB">
      <w:pPr>
        <w:pStyle w:val="Default"/>
        <w:rPr>
          <w:rFonts w:ascii="Times New Roman" w:hAnsi="Times New Roman" w:cs="Times New Roman"/>
          <w:sz w:val="22"/>
          <w:szCs w:val="22"/>
        </w:rPr>
      </w:pPr>
    </w:p>
    <w:p w14:paraId="7A1F5B5E" w14:textId="77777777"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4. </w:t>
      </w:r>
      <w:r w:rsidRPr="0069471F">
        <w:rPr>
          <w:rFonts w:ascii="Times New Roman" w:hAnsi="Times New Roman" w:cs="Times New Roman"/>
          <w:sz w:val="22"/>
          <w:szCs w:val="22"/>
        </w:rPr>
        <w:t>Erhvervsstyrelsen kan bede et erhvervshus om at udskifte et medlem af ekspertpanelet, hvis Erhvervsstyrelsen vurderer, at det er nødvendigt i henhold til at sikre en høj faglighed og et ensartet bedømmelsesniveau.</w:t>
      </w:r>
    </w:p>
    <w:p w14:paraId="591734B6" w14:textId="77777777" w:rsidR="00876BC7" w:rsidRPr="0069471F" w:rsidRDefault="00876BC7" w:rsidP="006068BB">
      <w:pPr>
        <w:pStyle w:val="Default"/>
        <w:rPr>
          <w:rFonts w:ascii="Times New Roman" w:hAnsi="Times New Roman" w:cs="Times New Roman"/>
          <w:sz w:val="22"/>
          <w:szCs w:val="22"/>
        </w:rPr>
      </w:pPr>
    </w:p>
    <w:p w14:paraId="20011EE9" w14:textId="77777777"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7</w:t>
      </w:r>
    </w:p>
    <w:p w14:paraId="51CBF3B4" w14:textId="77777777" w:rsidR="00876BC7" w:rsidRPr="0069471F" w:rsidRDefault="00876BC7" w:rsidP="00876BC7">
      <w:pPr>
        <w:pStyle w:val="Default"/>
        <w:jc w:val="center"/>
        <w:rPr>
          <w:rFonts w:ascii="Times New Roman" w:hAnsi="Times New Roman" w:cs="Times New Roman"/>
          <w:sz w:val="22"/>
          <w:szCs w:val="22"/>
        </w:rPr>
      </w:pPr>
    </w:p>
    <w:p w14:paraId="660B8A90"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Hastebehandling</w:t>
      </w:r>
    </w:p>
    <w:p w14:paraId="7D143C53" w14:textId="77777777" w:rsidR="00876BC7" w:rsidRPr="0069471F" w:rsidRDefault="00876BC7" w:rsidP="006068BB">
      <w:pPr>
        <w:pStyle w:val="Default"/>
        <w:rPr>
          <w:rFonts w:ascii="Times New Roman" w:hAnsi="Times New Roman" w:cs="Times New Roman"/>
          <w:sz w:val="22"/>
          <w:szCs w:val="22"/>
        </w:rPr>
      </w:pPr>
    </w:p>
    <w:p w14:paraId="63CF9FCF" w14:textId="32838F8F"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7. </w:t>
      </w:r>
      <w:r w:rsidRPr="0069471F">
        <w:rPr>
          <w:rFonts w:ascii="Times New Roman" w:hAnsi="Times New Roman" w:cs="Times New Roman"/>
          <w:sz w:val="22"/>
          <w:szCs w:val="22"/>
        </w:rPr>
        <w:t>Sekretariatet for Startup Denmark kan i særlige tilfælde foretage en hastebehandling af en forretningsplan som følge af, at ansøger har fået en konkret nærtforestående for-retningsmulighed i Danmark, og at denne kræver, at ansøger kan komme til Danmark hurtigt.</w:t>
      </w:r>
    </w:p>
    <w:p w14:paraId="1FD46717" w14:textId="77777777" w:rsidR="00876BC7" w:rsidRPr="0069471F" w:rsidRDefault="00876BC7" w:rsidP="006068BB">
      <w:pPr>
        <w:pStyle w:val="Default"/>
        <w:rPr>
          <w:rFonts w:ascii="Times New Roman" w:hAnsi="Times New Roman" w:cs="Times New Roman"/>
          <w:sz w:val="22"/>
          <w:szCs w:val="22"/>
        </w:rPr>
      </w:pPr>
    </w:p>
    <w:p w14:paraId="2F32BED0" w14:textId="064C7CFA"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2. </w:t>
      </w:r>
      <w:r w:rsidRPr="0069471F">
        <w:rPr>
          <w:rFonts w:ascii="Times New Roman" w:hAnsi="Times New Roman" w:cs="Times New Roman"/>
          <w:sz w:val="22"/>
          <w:szCs w:val="22"/>
        </w:rPr>
        <w:t>Det er sekretariatet for Startup Denmark, der foretager vurderingen af, hvorvidt en forretningsplan kan hastebehandles.</w:t>
      </w:r>
    </w:p>
    <w:p w14:paraId="5974F251" w14:textId="77777777" w:rsidR="00876BC7" w:rsidRPr="0069471F" w:rsidRDefault="00876BC7" w:rsidP="006068BB">
      <w:pPr>
        <w:pStyle w:val="Default"/>
        <w:rPr>
          <w:rFonts w:ascii="Times New Roman" w:hAnsi="Times New Roman" w:cs="Times New Roman"/>
          <w:sz w:val="22"/>
          <w:szCs w:val="22"/>
        </w:rPr>
      </w:pPr>
    </w:p>
    <w:p w14:paraId="48CEF9A5" w14:textId="4EA17A6C"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3. </w:t>
      </w:r>
      <w:r w:rsidRPr="0069471F">
        <w:rPr>
          <w:rFonts w:ascii="Times New Roman" w:hAnsi="Times New Roman" w:cs="Times New Roman"/>
          <w:sz w:val="22"/>
          <w:szCs w:val="22"/>
        </w:rPr>
        <w:t>En forretningsplan kan hastebehandles, hvis forretningsplanen lever op til screeningskriterierne i § 3, stk. 3, og forretningsplanen ikke kan frascreenes efter screeningskriterierne i § 3, stk. 4. Hastebehandling indebærer, at forretningsplanen sendes til bedømmelse hos ekspertpanelet foran eventuelle andre forretningsplaner.</w:t>
      </w:r>
    </w:p>
    <w:p w14:paraId="3BDE4FD2" w14:textId="77777777" w:rsidR="00876BC7" w:rsidRPr="0069471F" w:rsidRDefault="00876BC7" w:rsidP="006068BB">
      <w:pPr>
        <w:pStyle w:val="Default"/>
        <w:rPr>
          <w:rFonts w:ascii="Times New Roman" w:hAnsi="Times New Roman" w:cs="Times New Roman"/>
          <w:sz w:val="22"/>
          <w:szCs w:val="22"/>
        </w:rPr>
      </w:pPr>
    </w:p>
    <w:p w14:paraId="474BFEBD" w14:textId="5AA8F099"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i/>
          <w:iCs/>
          <w:sz w:val="22"/>
          <w:szCs w:val="22"/>
        </w:rPr>
        <w:t xml:space="preserve">Stk. 4. </w:t>
      </w:r>
      <w:r w:rsidRPr="0069471F">
        <w:rPr>
          <w:rFonts w:ascii="Times New Roman" w:hAnsi="Times New Roman" w:cs="Times New Roman"/>
          <w:sz w:val="22"/>
          <w:szCs w:val="22"/>
        </w:rPr>
        <w:t>En ansøger, der ønsker hastebehandling, skal indsende en redegørelse om den nærtforestående forretnings-mulighed, jf. stk. 1, til sekretariatet for Startup Denmark.</w:t>
      </w:r>
    </w:p>
    <w:p w14:paraId="3E949ABE" w14:textId="77777777" w:rsidR="00876BC7" w:rsidRPr="0069471F" w:rsidRDefault="00876BC7" w:rsidP="006068BB">
      <w:pPr>
        <w:pStyle w:val="Default"/>
        <w:rPr>
          <w:rFonts w:ascii="Times New Roman" w:hAnsi="Times New Roman" w:cs="Times New Roman"/>
          <w:sz w:val="22"/>
          <w:szCs w:val="22"/>
        </w:rPr>
      </w:pPr>
    </w:p>
    <w:p w14:paraId="497883A8" w14:textId="77777777" w:rsidR="006068BB" w:rsidRPr="0069471F" w:rsidRDefault="006068BB" w:rsidP="00876BC7">
      <w:pPr>
        <w:pStyle w:val="Default"/>
        <w:jc w:val="center"/>
        <w:rPr>
          <w:rFonts w:ascii="Times New Roman" w:hAnsi="Times New Roman" w:cs="Times New Roman"/>
          <w:sz w:val="22"/>
          <w:szCs w:val="22"/>
        </w:rPr>
      </w:pPr>
      <w:r w:rsidRPr="0069471F">
        <w:rPr>
          <w:rFonts w:ascii="Times New Roman" w:hAnsi="Times New Roman" w:cs="Times New Roman"/>
          <w:sz w:val="22"/>
          <w:szCs w:val="22"/>
        </w:rPr>
        <w:t>Kapitel 8</w:t>
      </w:r>
    </w:p>
    <w:p w14:paraId="59DB4288" w14:textId="77777777" w:rsidR="00876BC7" w:rsidRPr="0069471F" w:rsidRDefault="00876BC7" w:rsidP="00876BC7">
      <w:pPr>
        <w:pStyle w:val="Default"/>
        <w:jc w:val="center"/>
        <w:rPr>
          <w:rFonts w:ascii="Times New Roman" w:hAnsi="Times New Roman" w:cs="Times New Roman"/>
          <w:sz w:val="22"/>
          <w:szCs w:val="22"/>
        </w:rPr>
      </w:pPr>
    </w:p>
    <w:p w14:paraId="2F5FAC8F"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Klage og ikrafttræden</w:t>
      </w:r>
    </w:p>
    <w:p w14:paraId="146EAE26" w14:textId="77777777" w:rsidR="00876BC7" w:rsidRPr="0069471F" w:rsidRDefault="00876BC7" w:rsidP="006068BB">
      <w:pPr>
        <w:pStyle w:val="Default"/>
        <w:rPr>
          <w:rFonts w:ascii="Times New Roman" w:hAnsi="Times New Roman" w:cs="Times New Roman"/>
          <w:sz w:val="22"/>
          <w:szCs w:val="22"/>
        </w:rPr>
      </w:pPr>
    </w:p>
    <w:p w14:paraId="046BAC57"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Klageadgang</w:t>
      </w:r>
    </w:p>
    <w:p w14:paraId="357701FF" w14:textId="77777777" w:rsidR="00876BC7" w:rsidRPr="0069471F" w:rsidRDefault="00876BC7" w:rsidP="006068BB">
      <w:pPr>
        <w:pStyle w:val="Default"/>
        <w:rPr>
          <w:rFonts w:ascii="Times New Roman" w:hAnsi="Times New Roman" w:cs="Times New Roman"/>
          <w:sz w:val="22"/>
          <w:szCs w:val="22"/>
        </w:rPr>
      </w:pPr>
    </w:p>
    <w:p w14:paraId="31BF3689" w14:textId="42B5E193"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8. </w:t>
      </w:r>
      <w:r w:rsidRPr="0069471F">
        <w:rPr>
          <w:rFonts w:ascii="Times New Roman" w:hAnsi="Times New Roman" w:cs="Times New Roman"/>
          <w:sz w:val="22"/>
          <w:szCs w:val="22"/>
        </w:rPr>
        <w:t>Sekretariatet for Startup Denmarks afgørelse i henhold til denne bekendtgørelses kapitel 3 og 7 kan ikke påklages til anden administrativ myndighed, jf. udlændingelovens § 48 h, stk. 1, 3. pkt.</w:t>
      </w:r>
    </w:p>
    <w:p w14:paraId="550AD514" w14:textId="77777777" w:rsidR="00876BC7" w:rsidRPr="0069471F" w:rsidRDefault="00876BC7" w:rsidP="006068BB">
      <w:pPr>
        <w:pStyle w:val="Default"/>
        <w:rPr>
          <w:rFonts w:ascii="Times New Roman" w:hAnsi="Times New Roman" w:cs="Times New Roman"/>
          <w:sz w:val="22"/>
          <w:szCs w:val="22"/>
        </w:rPr>
      </w:pPr>
    </w:p>
    <w:p w14:paraId="0F9BF0B3" w14:textId="569B939A" w:rsidR="006068BB" w:rsidRPr="0069471F" w:rsidRDefault="006068BB" w:rsidP="006068BB">
      <w:pPr>
        <w:pStyle w:val="Default"/>
        <w:rPr>
          <w:rFonts w:ascii="Times New Roman" w:hAnsi="Times New Roman" w:cs="Times New Roman"/>
          <w:sz w:val="22"/>
          <w:szCs w:val="22"/>
        </w:rPr>
      </w:pPr>
      <w:r w:rsidRPr="0069471F">
        <w:rPr>
          <w:rFonts w:ascii="Times New Roman" w:hAnsi="Times New Roman" w:cs="Times New Roman"/>
          <w:b/>
          <w:bCs/>
          <w:sz w:val="22"/>
          <w:szCs w:val="22"/>
        </w:rPr>
        <w:t xml:space="preserve">§ 9. </w:t>
      </w:r>
      <w:r w:rsidRPr="0069471F">
        <w:rPr>
          <w:rFonts w:ascii="Times New Roman" w:hAnsi="Times New Roman" w:cs="Times New Roman"/>
          <w:sz w:val="22"/>
          <w:szCs w:val="22"/>
        </w:rPr>
        <w:t>Det uafhængige ekspertpanels vurdering af en forretningsplan kan påklages til et nyt uafhængigt ekspertpanel nedsat af Erhvervsstyrelsen, jf. udlændingelovens § 48 h, stk. 2, 1. pkt. Den nye vurdering kan ikke påklages, jf. udlændingelovens § 48 h, stk. 2, 2. pkt.</w:t>
      </w:r>
    </w:p>
    <w:p w14:paraId="7B93FAEA" w14:textId="77777777" w:rsidR="00876BC7" w:rsidRPr="0069471F" w:rsidRDefault="00876BC7" w:rsidP="006068BB">
      <w:pPr>
        <w:pStyle w:val="Default"/>
        <w:rPr>
          <w:rFonts w:ascii="Times New Roman" w:hAnsi="Times New Roman" w:cs="Times New Roman"/>
          <w:sz w:val="22"/>
          <w:szCs w:val="22"/>
        </w:rPr>
      </w:pPr>
    </w:p>
    <w:p w14:paraId="6C6DCF14" w14:textId="77777777" w:rsidR="006068BB" w:rsidRPr="0069471F" w:rsidRDefault="006068BB" w:rsidP="00876BC7">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Ikrafttræden</w:t>
      </w:r>
    </w:p>
    <w:p w14:paraId="6A4B465D" w14:textId="77777777" w:rsidR="00876BC7" w:rsidRPr="0069471F" w:rsidRDefault="00876BC7" w:rsidP="006068BB">
      <w:pPr>
        <w:pStyle w:val="Default"/>
        <w:rPr>
          <w:rFonts w:ascii="Times New Roman" w:hAnsi="Times New Roman" w:cs="Times New Roman"/>
          <w:sz w:val="22"/>
          <w:szCs w:val="22"/>
        </w:rPr>
      </w:pPr>
    </w:p>
    <w:p w14:paraId="3AA9CA57" w14:textId="15317295" w:rsidR="006068BB" w:rsidRPr="0069471F" w:rsidDel="00526876" w:rsidRDefault="006068BB" w:rsidP="0069471F">
      <w:pPr>
        <w:pStyle w:val="Default"/>
        <w:rPr>
          <w:del w:id="14" w:author="Alexander Sienczak Knudsen" w:date="2024-05-14T13:50:00Z"/>
          <w:rFonts w:ascii="Times New Roman" w:hAnsi="Times New Roman" w:cs="Times New Roman"/>
          <w:sz w:val="22"/>
          <w:szCs w:val="22"/>
        </w:rPr>
      </w:pPr>
      <w:r w:rsidRPr="0069471F">
        <w:rPr>
          <w:rFonts w:ascii="Times New Roman" w:hAnsi="Times New Roman" w:cs="Times New Roman"/>
          <w:b/>
          <w:bCs/>
          <w:sz w:val="22"/>
          <w:szCs w:val="22"/>
        </w:rPr>
        <w:t xml:space="preserve">§ 10. </w:t>
      </w:r>
      <w:r w:rsidRPr="0069471F">
        <w:rPr>
          <w:rFonts w:ascii="Times New Roman" w:hAnsi="Times New Roman" w:cs="Times New Roman"/>
          <w:sz w:val="22"/>
          <w:szCs w:val="22"/>
        </w:rPr>
        <w:t xml:space="preserve">Bekendtgørelsen træder i kraft den </w:t>
      </w:r>
      <w:del w:id="15" w:author="Alexander Sienczak Knudsen" w:date="2024-05-13T15:53:00Z">
        <w:r w:rsidR="00436D88" w:rsidDel="00436D88">
          <w:rPr>
            <w:rFonts w:ascii="Times New Roman" w:hAnsi="Times New Roman" w:cs="Times New Roman"/>
            <w:sz w:val="22"/>
            <w:szCs w:val="22"/>
          </w:rPr>
          <w:delText>2. april 2023</w:delText>
        </w:r>
      </w:del>
      <w:ins w:id="16" w:author="Alexander Sienczak Knudsen" w:date="2024-05-13T15:53:00Z">
        <w:r w:rsidR="00436D88">
          <w:rPr>
            <w:rFonts w:ascii="Times New Roman" w:hAnsi="Times New Roman" w:cs="Times New Roman"/>
            <w:sz w:val="22"/>
            <w:szCs w:val="22"/>
          </w:rPr>
          <w:t>1. juli 2024</w:t>
        </w:r>
      </w:ins>
      <w:r w:rsidRPr="0069471F">
        <w:rPr>
          <w:rFonts w:ascii="Times New Roman" w:hAnsi="Times New Roman" w:cs="Times New Roman"/>
          <w:sz w:val="22"/>
          <w:szCs w:val="22"/>
        </w:rPr>
        <w:t>.</w:t>
      </w:r>
    </w:p>
    <w:p w14:paraId="20E43C45" w14:textId="34036BB6" w:rsidR="0009610A" w:rsidDel="00A7217F" w:rsidRDefault="0009610A" w:rsidP="0069471F">
      <w:pPr>
        <w:pStyle w:val="Default"/>
        <w:rPr>
          <w:del w:id="17" w:author="Alexander Sienczak Knudsen" w:date="2024-05-14T13:50:00Z"/>
          <w:rFonts w:ascii="Times New Roman" w:hAnsi="Times New Roman" w:cs="Times New Roman"/>
          <w:sz w:val="22"/>
          <w:szCs w:val="22"/>
        </w:rPr>
      </w:pPr>
    </w:p>
    <w:p w14:paraId="5DB8D681" w14:textId="77777777" w:rsidR="0069471F" w:rsidRPr="0069471F" w:rsidRDefault="0069471F" w:rsidP="0069471F">
      <w:pPr>
        <w:autoSpaceDE w:val="0"/>
        <w:autoSpaceDN w:val="0"/>
        <w:adjustRightInd w:val="0"/>
        <w:spacing w:after="0" w:line="240" w:lineRule="auto"/>
        <w:rPr>
          <w:rFonts w:ascii="Times New Roman" w:hAnsi="Times New Roman" w:cs="Times New Roman"/>
          <w:color w:val="000000"/>
          <w:kern w:val="0"/>
        </w:rPr>
      </w:pPr>
    </w:p>
    <w:p w14:paraId="4C858B45" w14:textId="1709F89E" w:rsidR="0069471F" w:rsidRPr="0069471F" w:rsidRDefault="0069471F" w:rsidP="0069471F">
      <w:pPr>
        <w:pStyle w:val="Default"/>
        <w:jc w:val="center"/>
        <w:rPr>
          <w:rFonts w:ascii="Times New Roman" w:hAnsi="Times New Roman" w:cs="Times New Roman"/>
          <w:i/>
          <w:iCs/>
          <w:sz w:val="22"/>
          <w:szCs w:val="22"/>
        </w:rPr>
      </w:pPr>
      <w:r w:rsidRPr="0069471F">
        <w:rPr>
          <w:rFonts w:ascii="Times New Roman" w:hAnsi="Times New Roman" w:cs="Times New Roman"/>
          <w:i/>
          <w:iCs/>
          <w:sz w:val="22"/>
          <w:szCs w:val="22"/>
        </w:rPr>
        <w:t>Underskriftssted</w:t>
      </w:r>
    </w:p>
    <w:p w14:paraId="224B0A9A" w14:textId="77777777" w:rsidR="0069471F" w:rsidRPr="0069471F" w:rsidRDefault="0069471F" w:rsidP="0069471F">
      <w:pPr>
        <w:pStyle w:val="Default"/>
        <w:rPr>
          <w:rFonts w:ascii="Times New Roman" w:hAnsi="Times New Roman" w:cs="Times New Roman"/>
          <w:sz w:val="22"/>
          <w:szCs w:val="22"/>
        </w:rPr>
      </w:pPr>
    </w:p>
    <w:p w14:paraId="56C48FC7" w14:textId="02FE514D" w:rsidR="0069471F" w:rsidRPr="0069471F" w:rsidRDefault="0069471F" w:rsidP="0069471F">
      <w:pPr>
        <w:pStyle w:val="Default"/>
        <w:jc w:val="center"/>
        <w:rPr>
          <w:rFonts w:ascii="Times New Roman" w:hAnsi="Times New Roman" w:cs="Times New Roman"/>
          <w:sz w:val="22"/>
          <w:szCs w:val="22"/>
        </w:rPr>
      </w:pPr>
      <w:r w:rsidRPr="0069471F">
        <w:rPr>
          <w:rFonts w:ascii="Times New Roman" w:hAnsi="Times New Roman" w:cs="Times New Roman"/>
          <w:sz w:val="22"/>
          <w:szCs w:val="22"/>
        </w:rPr>
        <w:t>Underskriver</w:t>
      </w:r>
      <w:r w:rsidR="00E522D2">
        <w:rPr>
          <w:rFonts w:ascii="Times New Roman" w:hAnsi="Times New Roman" w:cs="Times New Roman"/>
          <w:sz w:val="22"/>
          <w:szCs w:val="22"/>
        </w:rPr>
        <w:t xml:space="preserve"> </w:t>
      </w:r>
      <w:r w:rsidRPr="0069471F">
        <w:rPr>
          <w:rFonts w:ascii="Times New Roman" w:hAnsi="Times New Roman" w:cs="Times New Roman"/>
          <w:sz w:val="22"/>
          <w:szCs w:val="22"/>
        </w:rPr>
        <w:t>1</w:t>
      </w:r>
    </w:p>
    <w:p w14:paraId="5FD687DD" w14:textId="77777777" w:rsidR="0069471F" w:rsidRPr="0069471F" w:rsidRDefault="0069471F" w:rsidP="0069471F">
      <w:pPr>
        <w:pStyle w:val="Default"/>
        <w:rPr>
          <w:rFonts w:ascii="Times New Roman" w:hAnsi="Times New Roman" w:cs="Times New Roman"/>
          <w:sz w:val="22"/>
          <w:szCs w:val="22"/>
        </w:rPr>
      </w:pPr>
    </w:p>
    <w:p w14:paraId="4499AE45" w14:textId="53418807" w:rsidR="0069471F" w:rsidRPr="0069471F" w:rsidRDefault="0069471F" w:rsidP="0069471F">
      <w:pPr>
        <w:pStyle w:val="Default"/>
        <w:jc w:val="right"/>
        <w:rPr>
          <w:rFonts w:ascii="Times New Roman" w:hAnsi="Times New Roman" w:cs="Times New Roman"/>
          <w:sz w:val="22"/>
          <w:szCs w:val="22"/>
        </w:rPr>
      </w:pPr>
      <w:r w:rsidRPr="0069471F">
        <w:rPr>
          <w:rFonts w:ascii="Times New Roman" w:hAnsi="Times New Roman" w:cs="Times New Roman"/>
          <w:sz w:val="22"/>
          <w:szCs w:val="22"/>
        </w:rPr>
        <w:t xml:space="preserve">/ Underskriver 2 </w:t>
      </w:r>
    </w:p>
    <w:sectPr w:rsidR="0069471F" w:rsidRPr="0069471F" w:rsidSect="0069471F">
      <w:headerReference w:type="default" r:id="rId12"/>
      <w:pgSz w:w="11905" w:h="17337"/>
      <w:pgMar w:top="1701" w:right="1134" w:bottom="1701" w:left="1134"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6DD5D" w14:textId="77777777" w:rsidR="00CA6125" w:rsidRDefault="00CA6125" w:rsidP="00876BC7">
      <w:pPr>
        <w:spacing w:after="0" w:line="240" w:lineRule="auto"/>
      </w:pPr>
      <w:r>
        <w:separator/>
      </w:r>
    </w:p>
  </w:endnote>
  <w:endnote w:type="continuationSeparator" w:id="0">
    <w:p w14:paraId="5C281589" w14:textId="77777777" w:rsidR="00CA6125" w:rsidRDefault="00CA6125" w:rsidP="00876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DCEB2" w14:textId="77777777" w:rsidR="00CA6125" w:rsidRDefault="00CA6125" w:rsidP="00876BC7">
      <w:pPr>
        <w:spacing w:after="0" w:line="240" w:lineRule="auto"/>
      </w:pPr>
      <w:r>
        <w:separator/>
      </w:r>
    </w:p>
  </w:footnote>
  <w:footnote w:type="continuationSeparator" w:id="0">
    <w:p w14:paraId="5F9B0897" w14:textId="77777777" w:rsidR="00CA6125" w:rsidRDefault="00CA6125" w:rsidP="00876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1806" w14:textId="1CAD1DAB" w:rsidR="00876BC7" w:rsidRPr="00876BC7" w:rsidRDefault="00876BC7" w:rsidP="00876BC7">
    <w:pPr>
      <w:pStyle w:val="Sidehoved"/>
    </w:pPr>
    <w:r>
      <w:t>K</w:t>
    </w:r>
    <w:r w:rsidRPr="00876BC7">
      <w:t>onsolidere</w:t>
    </w:r>
    <w:r>
      <w:t>t udgave – uofficiel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16A9D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5D07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14309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0322C1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168ACA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BB44A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46B5DF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5AD08F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A89BFC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ABA5B20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ACD743D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D2FCF3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D36F40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271183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BCAB3EA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375867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005F7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D4A6BDA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39284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81BA71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C1CA19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D6C2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F60D47"/>
    <w:multiLevelType w:val="hybridMultilevel"/>
    <w:tmpl w:val="BE429A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0538953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92047AF"/>
    <w:multiLevelType w:val="hybridMultilevel"/>
    <w:tmpl w:val="E5D8219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213E71BE"/>
    <w:multiLevelType w:val="hybridMultilevel"/>
    <w:tmpl w:val="F496B9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216E3FAC"/>
    <w:multiLevelType w:val="hybridMultilevel"/>
    <w:tmpl w:val="F684EF7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0C53C4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39485C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5934913"/>
    <w:multiLevelType w:val="hybridMultilevel"/>
    <w:tmpl w:val="D4822A2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601CBCA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174152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02FCCA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3F55D8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D2876E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53437364">
    <w:abstractNumId w:val="21"/>
  </w:num>
  <w:num w:numId="2" w16cid:durableId="831330711">
    <w:abstractNumId w:val="14"/>
  </w:num>
  <w:num w:numId="3" w16cid:durableId="2034309141">
    <w:abstractNumId w:val="2"/>
  </w:num>
  <w:num w:numId="4" w16cid:durableId="11733134">
    <w:abstractNumId w:val="33"/>
  </w:num>
  <w:num w:numId="5" w16cid:durableId="1543861079">
    <w:abstractNumId w:val="23"/>
  </w:num>
  <w:num w:numId="6" w16cid:durableId="448813931">
    <w:abstractNumId w:val="28"/>
  </w:num>
  <w:num w:numId="7" w16cid:durableId="1659458996">
    <w:abstractNumId w:val="19"/>
  </w:num>
  <w:num w:numId="8" w16cid:durableId="759523198">
    <w:abstractNumId w:val="4"/>
  </w:num>
  <w:num w:numId="9" w16cid:durableId="422071260">
    <w:abstractNumId w:val="0"/>
  </w:num>
  <w:num w:numId="10" w16cid:durableId="80955927">
    <w:abstractNumId w:val="1"/>
  </w:num>
  <w:num w:numId="11" w16cid:durableId="174459283">
    <w:abstractNumId w:val="17"/>
  </w:num>
  <w:num w:numId="12" w16cid:durableId="202210865">
    <w:abstractNumId w:val="18"/>
  </w:num>
  <w:num w:numId="13" w16cid:durableId="2060014529">
    <w:abstractNumId w:val="11"/>
  </w:num>
  <w:num w:numId="14" w16cid:durableId="1378353278">
    <w:abstractNumId w:val="27"/>
  </w:num>
  <w:num w:numId="15" w16cid:durableId="584649369">
    <w:abstractNumId w:val="10"/>
  </w:num>
  <w:num w:numId="16" w16cid:durableId="1202845">
    <w:abstractNumId w:val="32"/>
  </w:num>
  <w:num w:numId="17" w16cid:durableId="2095784895">
    <w:abstractNumId w:val="13"/>
  </w:num>
  <w:num w:numId="18" w16cid:durableId="298265197">
    <w:abstractNumId w:val="34"/>
  </w:num>
  <w:num w:numId="19" w16cid:durableId="1090464607">
    <w:abstractNumId w:val="9"/>
  </w:num>
  <w:num w:numId="20" w16cid:durableId="244845303">
    <w:abstractNumId w:val="3"/>
  </w:num>
  <w:num w:numId="21" w16cid:durableId="1697196544">
    <w:abstractNumId w:val="15"/>
  </w:num>
  <w:num w:numId="22" w16cid:durableId="122505945">
    <w:abstractNumId w:val="20"/>
  </w:num>
  <w:num w:numId="23" w16cid:durableId="701249984">
    <w:abstractNumId w:val="30"/>
  </w:num>
  <w:num w:numId="24" w16cid:durableId="1241939238">
    <w:abstractNumId w:val="16"/>
  </w:num>
  <w:num w:numId="25" w16cid:durableId="1621297219">
    <w:abstractNumId w:val="12"/>
  </w:num>
  <w:num w:numId="26" w16cid:durableId="432408875">
    <w:abstractNumId w:val="8"/>
  </w:num>
  <w:num w:numId="27" w16cid:durableId="1446921523">
    <w:abstractNumId w:val="31"/>
  </w:num>
  <w:num w:numId="28" w16cid:durableId="1949922698">
    <w:abstractNumId w:val="6"/>
  </w:num>
  <w:num w:numId="29" w16cid:durableId="1927223648">
    <w:abstractNumId w:val="7"/>
  </w:num>
  <w:num w:numId="30" w16cid:durableId="663242370">
    <w:abstractNumId w:val="5"/>
  </w:num>
  <w:num w:numId="31" w16cid:durableId="35588579">
    <w:abstractNumId w:val="26"/>
  </w:num>
  <w:num w:numId="32" w16cid:durableId="1787193673">
    <w:abstractNumId w:val="22"/>
  </w:num>
  <w:num w:numId="33" w16cid:durableId="763846207">
    <w:abstractNumId w:val="24"/>
  </w:num>
  <w:num w:numId="34" w16cid:durableId="274944361">
    <w:abstractNumId w:val="29"/>
  </w:num>
  <w:num w:numId="35" w16cid:durableId="197120329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ander Sienczak Knudsen">
    <w15:presenceInfo w15:providerId="AD" w15:userId="S::AleKnu@erst.dk::327c9059-b28c-47f1-969e-0582317791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8BB"/>
    <w:rsid w:val="00005DFB"/>
    <w:rsid w:val="0009610A"/>
    <w:rsid w:val="000F188B"/>
    <w:rsid w:val="0011693A"/>
    <w:rsid w:val="0015185A"/>
    <w:rsid w:val="00322452"/>
    <w:rsid w:val="00375BA8"/>
    <w:rsid w:val="00382E65"/>
    <w:rsid w:val="003B76C5"/>
    <w:rsid w:val="003B7D54"/>
    <w:rsid w:val="00436D88"/>
    <w:rsid w:val="00526876"/>
    <w:rsid w:val="006068BB"/>
    <w:rsid w:val="0069471F"/>
    <w:rsid w:val="007B3DFB"/>
    <w:rsid w:val="00876BC7"/>
    <w:rsid w:val="00915313"/>
    <w:rsid w:val="00A178E9"/>
    <w:rsid w:val="00A42C12"/>
    <w:rsid w:val="00A7217F"/>
    <w:rsid w:val="00B261B5"/>
    <w:rsid w:val="00CA6125"/>
    <w:rsid w:val="00DB4AD2"/>
    <w:rsid w:val="00E522D2"/>
    <w:rsid w:val="00E55335"/>
    <w:rsid w:val="00FA01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BCE4"/>
  <w15:chartTrackingRefBased/>
  <w15:docId w15:val="{17DAD0E0-B56E-40E0-B3AC-17AD4AA1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Default">
    <w:name w:val="Default"/>
    <w:rsid w:val="006068BB"/>
    <w:pPr>
      <w:autoSpaceDE w:val="0"/>
      <w:autoSpaceDN w:val="0"/>
      <w:adjustRightInd w:val="0"/>
      <w:spacing w:after="0" w:line="240" w:lineRule="auto"/>
    </w:pPr>
    <w:rPr>
      <w:rFonts w:ascii="Times New Roman PSMT" w:hAnsi="Times New Roman PSMT" w:cs="Times New Roman PSMT"/>
      <w:color w:val="000000"/>
      <w:kern w:val="0"/>
      <w:sz w:val="24"/>
      <w:szCs w:val="24"/>
    </w:rPr>
  </w:style>
  <w:style w:type="paragraph" w:styleId="Listeafsnit">
    <w:name w:val="List Paragraph"/>
    <w:basedOn w:val="Normal"/>
    <w:uiPriority w:val="34"/>
    <w:qFormat/>
    <w:rsid w:val="00876BC7"/>
    <w:pPr>
      <w:ind w:left="720"/>
      <w:contextualSpacing/>
    </w:pPr>
  </w:style>
  <w:style w:type="paragraph" w:styleId="Sidehoved">
    <w:name w:val="header"/>
    <w:basedOn w:val="Normal"/>
    <w:link w:val="SidehovedTegn"/>
    <w:uiPriority w:val="99"/>
    <w:unhideWhenUsed/>
    <w:rsid w:val="00876BC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76BC7"/>
  </w:style>
  <w:style w:type="paragraph" w:styleId="Sidefod">
    <w:name w:val="footer"/>
    <w:basedOn w:val="Normal"/>
    <w:link w:val="SidefodTegn"/>
    <w:uiPriority w:val="99"/>
    <w:unhideWhenUsed/>
    <w:rsid w:val="00876BC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76BC7"/>
  </w:style>
  <w:style w:type="paragraph" w:styleId="Korrektur">
    <w:name w:val="Revision"/>
    <w:hidden/>
    <w:uiPriority w:val="99"/>
    <w:semiHidden/>
    <w:rsid w:val="0069471F"/>
    <w:pPr>
      <w:spacing w:after="0" w:line="240" w:lineRule="auto"/>
    </w:pPr>
  </w:style>
  <w:style w:type="character" w:styleId="Kommentarhenvisning">
    <w:name w:val="annotation reference"/>
    <w:basedOn w:val="Standardskrifttypeiafsnit"/>
    <w:uiPriority w:val="99"/>
    <w:semiHidden/>
    <w:unhideWhenUsed/>
    <w:rsid w:val="0015185A"/>
    <w:rPr>
      <w:sz w:val="16"/>
      <w:szCs w:val="16"/>
    </w:rPr>
  </w:style>
  <w:style w:type="paragraph" w:styleId="Kommentartekst">
    <w:name w:val="annotation text"/>
    <w:basedOn w:val="Normal"/>
    <w:link w:val="KommentartekstTegn"/>
    <w:uiPriority w:val="99"/>
    <w:unhideWhenUsed/>
    <w:rsid w:val="0015185A"/>
    <w:pPr>
      <w:spacing w:line="240" w:lineRule="auto"/>
    </w:pPr>
    <w:rPr>
      <w:sz w:val="20"/>
      <w:szCs w:val="20"/>
    </w:rPr>
  </w:style>
  <w:style w:type="character" w:customStyle="1" w:styleId="KommentartekstTegn">
    <w:name w:val="Kommentartekst Tegn"/>
    <w:basedOn w:val="Standardskrifttypeiafsnit"/>
    <w:link w:val="Kommentartekst"/>
    <w:uiPriority w:val="99"/>
    <w:rsid w:val="0015185A"/>
    <w:rPr>
      <w:sz w:val="20"/>
      <w:szCs w:val="20"/>
    </w:rPr>
  </w:style>
  <w:style w:type="paragraph" w:styleId="Kommentaremne">
    <w:name w:val="annotation subject"/>
    <w:basedOn w:val="Kommentartekst"/>
    <w:next w:val="Kommentartekst"/>
    <w:link w:val="KommentaremneTegn"/>
    <w:uiPriority w:val="99"/>
    <w:semiHidden/>
    <w:unhideWhenUsed/>
    <w:rsid w:val="0015185A"/>
    <w:rPr>
      <w:b/>
      <w:bCs/>
    </w:rPr>
  </w:style>
  <w:style w:type="character" w:customStyle="1" w:styleId="KommentaremneTegn">
    <w:name w:val="Kommentaremne Tegn"/>
    <w:basedOn w:val="KommentartekstTegn"/>
    <w:link w:val="Kommentaremne"/>
    <w:uiPriority w:val="99"/>
    <w:semiHidden/>
    <w:rsid w:val="001518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823DAD65BFDC47A3186F100C863B32" ma:contentTypeVersion="12904" ma:contentTypeDescription="Opret et nyt dokument." ma:contentTypeScope="" ma:versionID="9ea4af3eb5541ee0877c3cb70d199b88">
  <xsd:schema xmlns:xsd="http://www.w3.org/2001/XMLSchema" xmlns:xs="http://www.w3.org/2001/XMLSchema" xmlns:p="http://schemas.microsoft.com/office/2006/metadata/properties" xmlns:ns1="http://schemas.microsoft.com/sharepoint/v3" xmlns:ns2="8f557624-d6a7-40e5-a06f-ebe44359847b" xmlns:ns3="ba3c0d19-9a85-4c97-b951-b8742efd782e" targetNamespace="http://schemas.microsoft.com/office/2006/metadata/properties" ma:root="true" ma:fieldsID="23aec7db2740600db558e6c472b0e9f9" ns1:_="" ns2:_="" ns3:_="">
    <xsd:import namespace="http://schemas.microsoft.com/sharepoint/v3"/>
    <xsd:import namespace="8f557624-d6a7-40e5-a06f-ebe44359847b"/>
    <xsd:import namespace="ba3c0d19-9a85-4c97-b951-b8742efd782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1:_dlc_ExpireDateSaved" minOccurs="0"/>
                <xsd:element ref="ns1:_dlc_ExpireDate" minOccurs="0"/>
                <xsd:element ref="ns1:_dlc_Exempt"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1" nillable="true" ma:displayName="Oprindelig udløbsdato" ma:hidden="true" ma:internalName="_dlc_ExpireDateSaved" ma:readOnly="true">
      <xsd:simpleType>
        <xsd:restriction base="dms:DateTime"/>
      </xsd:simpleType>
    </xsd:element>
    <xsd:element name="_dlc_ExpireDate" ma:index="22" nillable="true" ma:displayName="Udløbsdato" ma:description="" ma:hidden="true" ma:indexed="true" ma:internalName="_dlc_ExpireDate" ma:readOnly="true">
      <xsd:simpleType>
        <xsd:restriction base="dms:DateTime"/>
      </xsd:simpleType>
    </xsd:element>
    <xsd:element name="_dlc_Exempt" ma:index="23" nillable="true" ma:displayName="Undtaget fra politik"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57624-d6a7-40e5-a06f-ebe44359847b"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TaxCatchAll" ma:index="29" nillable="true" ma:displayName="Taxonomy Catch All Column" ma:hidden="true" ma:list="{2baa2b68-f128-4e7a-99a5-6ad3f5f37d9f}" ma:internalName="TaxCatchAll" ma:showField="CatchAllData" ma:web="8f557624-d6a7-40e5-a06f-ebe443598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3c0d19-9a85-4c97-b951-b8742efd78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Billedmærker" ma:readOnly="false" ma:fieldId="{5cf76f15-5ced-4ddc-b409-7134ff3c332f}" ma:taxonomyMulti="true" ma:sspId="46f9bfe2-f411-48ca-b094-cf8508787f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a3c0d19-9a85-4c97-b951-b8742efd782e">
      <Terms xmlns="http://schemas.microsoft.com/office/infopath/2007/PartnerControls"/>
    </lcf76f155ced4ddcb4097134ff3c332f>
    <TaxCatchAll xmlns="8f557624-d6a7-40e5-a06f-ebe44359847b" xsi:nil="true"/>
    <_dlc_DocId xmlns="8f557624-d6a7-40e5-a06f-ebe44359847b">EAEXP2DD475P-1149199250-6655650</_dlc_DocId>
    <_dlc_DocIdUrl xmlns="8f557624-d6a7-40e5-a06f-ebe44359847b">
      <Url>https://erstdk.sharepoint.com/teams/share/_layouts/15/DocIdRedir.aspx?ID=EAEXP2DD475P-1149199250-6655650</Url>
      <Description>EAEXP2DD475P-1149199250-6655650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FDC3D4-A240-4DD5-BC36-312CF90CB51D}">
  <ds:schemaRefs>
    <ds:schemaRef ds:uri="http://schemas.microsoft.com/sharepoint/v3/contenttype/forms"/>
  </ds:schemaRefs>
</ds:datastoreItem>
</file>

<file path=customXml/itemProps2.xml><?xml version="1.0" encoding="utf-8"?>
<ds:datastoreItem xmlns:ds="http://schemas.openxmlformats.org/officeDocument/2006/customXml" ds:itemID="{C3A66FE5-D204-471D-95C2-1ABC97009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557624-d6a7-40e5-a06f-ebe44359847b"/>
    <ds:schemaRef ds:uri="ba3c0d19-9a85-4c97-b951-b8742efd7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ADE82A-83EA-4841-8702-F3FF50495506}">
  <ds:schemaRefs>
    <ds:schemaRef ds:uri="http://schemas.openxmlformats.org/officeDocument/2006/bibliography"/>
  </ds:schemaRefs>
</ds:datastoreItem>
</file>

<file path=customXml/itemProps4.xml><?xml version="1.0" encoding="utf-8"?>
<ds:datastoreItem xmlns:ds="http://schemas.openxmlformats.org/officeDocument/2006/customXml" ds:itemID="{56493492-B0F0-4606-872D-9B3E98C642A4}">
  <ds:schemaRefs>
    <ds:schemaRef ds:uri="http://schemas.microsoft.com/office/2006/metadata/properties"/>
    <ds:schemaRef ds:uri="http://schemas.microsoft.com/office/infopath/2007/PartnerControls"/>
    <ds:schemaRef ds:uri="ba3c0d19-9a85-4c97-b951-b8742efd782e"/>
    <ds:schemaRef ds:uri="8f557624-d6a7-40e5-a06f-ebe44359847b"/>
  </ds:schemaRefs>
</ds:datastoreItem>
</file>

<file path=customXml/itemProps5.xml><?xml version="1.0" encoding="utf-8"?>
<ds:datastoreItem xmlns:ds="http://schemas.openxmlformats.org/officeDocument/2006/customXml" ds:itemID="{2BB5B9C8-FD8F-4586-BD4A-1E695EFFA5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1093</Words>
  <Characters>6669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Sienczak Knudsen</dc:creator>
  <cp:keywords/>
  <dc:description/>
  <cp:lastModifiedBy>Alexander Sienczak Knudsen</cp:lastModifiedBy>
  <cp:revision>26</cp:revision>
  <dcterms:created xsi:type="dcterms:W3CDTF">2024-05-13T13:03:00Z</dcterms:created>
  <dcterms:modified xsi:type="dcterms:W3CDTF">2024-05-14T11:50:00Z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0x01010028823DAD65BFDC47A3186F100C863B32</vt:lpwstr>
  </property>
  <property fmtid="{D5CDD505-2E9C-101B-9397-08002B2CF9AE}" pid="3" name="_dlc_policyId">
    <vt:lpwstr>/teams/share/data</vt:lpwstr>
  </property>
  <property fmtid="{D5CDD505-2E9C-101B-9397-08002B2CF9AE}" pid="4" name="ItemRetentionFormula">
    <vt:lpwstr/>
  </property>
  <property fmtid="{D5CDD505-2E9C-101B-9397-08002B2CF9AE}" pid="5" name="_dlc_DocIdItemGuid">
    <vt:lpwstr>b63b96da-ad27-407c-a28a-4d94242fef4c</vt:lpwstr>
  </property>
</Properties>
</file>